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9.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theme/theme1.xml" ContentType="application/vnd.openxmlformats-officedocument.theme+xml"/>
  <Override PartName="/word/comments.xml" ContentType="application/vnd.openxmlformats-officedocument.wordprocessingml.comments+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30E0F019" w14:textId="77777777" w:rsidTr="00D74AE1">
        <w:trPr>
          <w:trHeight w:hRule="exact" w:val="2948"/>
        </w:trPr>
        <w:tc>
          <w:tcPr>
            <w:tcW w:w="11185" w:type="dxa"/>
            <w:vAlign w:val="center"/>
          </w:tcPr>
          <w:p w14:paraId="7275EBB8" w14:textId="77777777"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14:paraId="4067CB78" w14:textId="77777777" w:rsidR="008972C3" w:rsidRDefault="008972C3" w:rsidP="003274DB"/>
    <w:p w14:paraId="68F59302" w14:textId="77777777" w:rsidR="00D74AE1" w:rsidRDefault="00D74AE1" w:rsidP="003274DB"/>
    <w:p w14:paraId="30159A74" w14:textId="77777777" w:rsidR="0093492E" w:rsidRDefault="0026038D" w:rsidP="0026038D">
      <w:pPr>
        <w:pStyle w:val="Documentnumber"/>
      </w:pPr>
      <w:r>
        <w:t>1</w:t>
      </w:r>
      <w:r w:rsidR="00914330" w:rsidRPr="00914330">
        <w:rPr>
          <w:highlight w:val="yellow"/>
        </w:rPr>
        <w:t>???</w:t>
      </w:r>
    </w:p>
    <w:p w14:paraId="47D32F1A" w14:textId="77777777" w:rsidR="0026038D" w:rsidRDefault="0026038D" w:rsidP="003274DB"/>
    <w:p w14:paraId="0BC2E5EB" w14:textId="77777777" w:rsidR="00776004" w:rsidRPr="00ED4450" w:rsidRDefault="004D0CC3" w:rsidP="006218E8">
      <w:pPr>
        <w:pStyle w:val="Documentname"/>
      </w:pPr>
      <w:r>
        <w:rPr>
          <w:bCs/>
        </w:rPr>
        <w:t>VTS TRAINING FOR DECK OFFICERS</w:t>
      </w:r>
    </w:p>
    <w:p w14:paraId="4EFB2A4F" w14:textId="77777777" w:rsidR="00CF49CC" w:rsidRDefault="00CF49CC" w:rsidP="00D74AE1"/>
    <w:p w14:paraId="1492EC8C" w14:textId="77777777" w:rsidR="004E0BBB" w:rsidRDefault="004E0BBB" w:rsidP="00D74AE1"/>
    <w:p w14:paraId="63897426" w14:textId="77777777" w:rsidR="004E0BBB" w:rsidRDefault="004E0BBB" w:rsidP="00D74AE1"/>
    <w:p w14:paraId="2B39C5F9" w14:textId="77777777" w:rsidR="004E0BBB" w:rsidRDefault="004E0BBB" w:rsidP="00D74AE1"/>
    <w:p w14:paraId="626CB813" w14:textId="77777777" w:rsidR="004E0BBB" w:rsidRDefault="004E0BBB" w:rsidP="00D74AE1"/>
    <w:p w14:paraId="7FDE89D7" w14:textId="77777777" w:rsidR="004E0BBB" w:rsidRDefault="004E0BBB" w:rsidP="00D74AE1"/>
    <w:p w14:paraId="175AEE40" w14:textId="77777777" w:rsidR="004E0BBB" w:rsidRDefault="004E0BBB" w:rsidP="00D74AE1"/>
    <w:p w14:paraId="1672CB85" w14:textId="77777777" w:rsidR="004E0BBB" w:rsidRDefault="004E0BBB" w:rsidP="00D74AE1"/>
    <w:p w14:paraId="4CF65E9E" w14:textId="77777777" w:rsidR="004E0BBB" w:rsidRDefault="004E0BBB" w:rsidP="00D74AE1"/>
    <w:p w14:paraId="2298C12C" w14:textId="77777777" w:rsidR="004E0BBB" w:rsidRDefault="004E0BBB" w:rsidP="00D74AE1"/>
    <w:p w14:paraId="59376C6E" w14:textId="77777777" w:rsidR="004E0BBB" w:rsidRDefault="004E0BBB" w:rsidP="00D74AE1"/>
    <w:p w14:paraId="3E47A1AF" w14:textId="77777777" w:rsidR="004E0BBB" w:rsidRDefault="004E0BBB" w:rsidP="00D74AE1"/>
    <w:p w14:paraId="5D129BBA" w14:textId="77777777" w:rsidR="004E0BBB" w:rsidRDefault="004E0BBB" w:rsidP="00D74AE1"/>
    <w:p w14:paraId="2DED10A7" w14:textId="77777777" w:rsidR="004E0BBB" w:rsidRDefault="004E0BBB" w:rsidP="00D74AE1"/>
    <w:p w14:paraId="7AA4A796" w14:textId="77777777" w:rsidR="004E0BBB" w:rsidRDefault="004E0BBB" w:rsidP="00D74AE1"/>
    <w:p w14:paraId="19BE2C4A" w14:textId="77777777" w:rsidR="004E0BBB" w:rsidRDefault="004E0BBB" w:rsidP="00D74AE1"/>
    <w:p w14:paraId="2FB5E408" w14:textId="77777777" w:rsidR="004E0BBB" w:rsidRDefault="004E0BBB" w:rsidP="00D74AE1"/>
    <w:p w14:paraId="6FF9D5E1" w14:textId="77777777" w:rsidR="00734BC6" w:rsidRDefault="00734BC6" w:rsidP="00D74AE1"/>
    <w:p w14:paraId="5E8F03CF" w14:textId="77777777" w:rsidR="004E0BBB" w:rsidRDefault="004E0BBB" w:rsidP="00D74AE1"/>
    <w:p w14:paraId="2F920BC5" w14:textId="77777777" w:rsidR="004E0BBB" w:rsidRDefault="004E0BBB" w:rsidP="00D74AE1"/>
    <w:p w14:paraId="10DA49CE" w14:textId="77777777" w:rsidR="004E0BBB" w:rsidRDefault="004E0BBB" w:rsidP="00D74AE1"/>
    <w:p w14:paraId="214E1105" w14:textId="77777777" w:rsidR="004E0BBB" w:rsidRDefault="004E0BBB" w:rsidP="00D74AE1"/>
    <w:p w14:paraId="4AEFB499" w14:textId="77777777" w:rsidR="004E0BBB" w:rsidRDefault="004E0BBB" w:rsidP="00D74AE1"/>
    <w:p w14:paraId="68F02BDE" w14:textId="77777777" w:rsidR="004E0BBB" w:rsidRDefault="004E0BBB" w:rsidP="00D74AE1"/>
    <w:p w14:paraId="60CFDF21" w14:textId="77777777" w:rsidR="004E0BBB" w:rsidRDefault="004E0BBB" w:rsidP="00D74AE1"/>
    <w:p w14:paraId="21AFDC04" w14:textId="77777777" w:rsidR="004E0BBB" w:rsidRDefault="004E0BBB" w:rsidP="00D74AE1"/>
    <w:p w14:paraId="729855EC" w14:textId="77777777" w:rsidR="004E0BBB" w:rsidRDefault="004E0BBB" w:rsidP="004E0BBB">
      <w:pPr>
        <w:pStyle w:val="Editionnumber"/>
      </w:pPr>
      <w:r>
        <w:t>Edition 1.0</w:t>
      </w:r>
    </w:p>
    <w:p w14:paraId="59254215" w14:textId="77777777" w:rsidR="004E0BBB" w:rsidRDefault="00600C2B" w:rsidP="004E0BBB">
      <w:pPr>
        <w:pStyle w:val="Documentdate"/>
      </w:pPr>
      <w:r>
        <w:t>Document date</w:t>
      </w:r>
    </w:p>
    <w:p w14:paraId="05650982" w14:textId="77777777" w:rsidR="00BC27F6" w:rsidRDefault="00BC27F6" w:rsidP="00D74AE1">
      <w:pPr>
        <w:sectPr w:rsidR="00BC27F6" w:rsidSect="007E30DF">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67" w:right="1276" w:bottom="2495" w:left="1276" w:header="567" w:footer="567" w:gutter="0"/>
          <w:cols w:space="708"/>
          <w:docGrid w:linePitch="360"/>
        </w:sectPr>
      </w:pPr>
    </w:p>
    <w:p w14:paraId="102A6698"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1016F714" w14:textId="77777777" w:rsidTr="005E4659">
        <w:tc>
          <w:tcPr>
            <w:tcW w:w="1908" w:type="dxa"/>
          </w:tcPr>
          <w:p w14:paraId="45AE88B2" w14:textId="77777777" w:rsidR="00914E26" w:rsidRPr="00460028" w:rsidRDefault="00914E26" w:rsidP="00414698">
            <w:pPr>
              <w:pStyle w:val="Tableheading"/>
            </w:pPr>
            <w:r w:rsidRPr="00460028">
              <w:t>Date</w:t>
            </w:r>
          </w:p>
        </w:tc>
        <w:tc>
          <w:tcPr>
            <w:tcW w:w="3576" w:type="dxa"/>
          </w:tcPr>
          <w:p w14:paraId="53BEE656" w14:textId="77777777" w:rsidR="00914E26" w:rsidRPr="00460028" w:rsidRDefault="00914E26" w:rsidP="00414698">
            <w:pPr>
              <w:pStyle w:val="Tableheading"/>
            </w:pPr>
            <w:r w:rsidRPr="00460028">
              <w:t>Page / Section Revised</w:t>
            </w:r>
          </w:p>
        </w:tc>
        <w:tc>
          <w:tcPr>
            <w:tcW w:w="5001" w:type="dxa"/>
          </w:tcPr>
          <w:p w14:paraId="5D974AA1" w14:textId="77777777" w:rsidR="00914E26" w:rsidRPr="00460028" w:rsidRDefault="00914E26" w:rsidP="00414698">
            <w:pPr>
              <w:pStyle w:val="Tableheading"/>
            </w:pPr>
            <w:r w:rsidRPr="00460028">
              <w:t>Requirement for Revision</w:t>
            </w:r>
          </w:p>
        </w:tc>
      </w:tr>
      <w:tr w:rsidR="005E4659" w:rsidRPr="00460028" w14:paraId="48705202" w14:textId="77777777" w:rsidTr="005E4659">
        <w:trPr>
          <w:trHeight w:val="851"/>
        </w:trPr>
        <w:tc>
          <w:tcPr>
            <w:tcW w:w="1908" w:type="dxa"/>
            <w:vAlign w:val="center"/>
          </w:tcPr>
          <w:p w14:paraId="5C118604" w14:textId="77777777" w:rsidR="00914E26" w:rsidRPr="00C27E08" w:rsidRDefault="002A26C9" w:rsidP="00914E26">
            <w:pPr>
              <w:pStyle w:val="Tabletext"/>
            </w:pPr>
            <w:r>
              <w:t>December 2019</w:t>
            </w:r>
          </w:p>
        </w:tc>
        <w:tc>
          <w:tcPr>
            <w:tcW w:w="3576" w:type="dxa"/>
            <w:vAlign w:val="center"/>
          </w:tcPr>
          <w:p w14:paraId="274F39CC" w14:textId="77777777" w:rsidR="00914E26" w:rsidRPr="00C27E08" w:rsidRDefault="00914E26" w:rsidP="00914E26">
            <w:pPr>
              <w:pStyle w:val="Tabletext"/>
            </w:pPr>
          </w:p>
        </w:tc>
        <w:tc>
          <w:tcPr>
            <w:tcW w:w="5001" w:type="dxa"/>
            <w:vAlign w:val="center"/>
          </w:tcPr>
          <w:p w14:paraId="256901A1" w14:textId="77777777" w:rsidR="00914E26" w:rsidRPr="00460028" w:rsidRDefault="002A26C9" w:rsidP="00914E26">
            <w:pPr>
              <w:pStyle w:val="Tabletext"/>
            </w:pPr>
            <w:r>
              <w:t>New Guideline</w:t>
            </w:r>
          </w:p>
        </w:tc>
      </w:tr>
      <w:tr w:rsidR="005E4659" w:rsidRPr="00460028" w14:paraId="1512AB15" w14:textId="77777777" w:rsidTr="005E4659">
        <w:trPr>
          <w:trHeight w:val="851"/>
        </w:trPr>
        <w:tc>
          <w:tcPr>
            <w:tcW w:w="1908" w:type="dxa"/>
            <w:vAlign w:val="center"/>
          </w:tcPr>
          <w:p w14:paraId="1806EC5F" w14:textId="77777777" w:rsidR="00914E26" w:rsidRPr="00460028" w:rsidRDefault="00914E26" w:rsidP="00914E26">
            <w:pPr>
              <w:pStyle w:val="Tabletext"/>
            </w:pPr>
          </w:p>
        </w:tc>
        <w:tc>
          <w:tcPr>
            <w:tcW w:w="3576" w:type="dxa"/>
            <w:vAlign w:val="center"/>
          </w:tcPr>
          <w:p w14:paraId="5CA6C397" w14:textId="77777777" w:rsidR="00914E26" w:rsidRPr="00460028" w:rsidRDefault="00914E26" w:rsidP="00914E26">
            <w:pPr>
              <w:pStyle w:val="Tabletext"/>
            </w:pPr>
          </w:p>
        </w:tc>
        <w:tc>
          <w:tcPr>
            <w:tcW w:w="5001" w:type="dxa"/>
            <w:vAlign w:val="center"/>
          </w:tcPr>
          <w:p w14:paraId="04AA51D9" w14:textId="77777777" w:rsidR="00914E26" w:rsidRPr="00460028" w:rsidRDefault="00914E26" w:rsidP="00914E26">
            <w:pPr>
              <w:pStyle w:val="Tabletext"/>
            </w:pPr>
          </w:p>
        </w:tc>
      </w:tr>
      <w:tr w:rsidR="005E4659" w:rsidRPr="00460028" w14:paraId="0CD0D49C" w14:textId="77777777" w:rsidTr="005E4659">
        <w:trPr>
          <w:trHeight w:val="851"/>
        </w:trPr>
        <w:tc>
          <w:tcPr>
            <w:tcW w:w="1908" w:type="dxa"/>
            <w:vAlign w:val="center"/>
          </w:tcPr>
          <w:p w14:paraId="0839EF6B" w14:textId="77777777" w:rsidR="00914E26" w:rsidRPr="00460028" w:rsidRDefault="00914E26" w:rsidP="00914E26">
            <w:pPr>
              <w:pStyle w:val="Tabletext"/>
            </w:pPr>
          </w:p>
        </w:tc>
        <w:tc>
          <w:tcPr>
            <w:tcW w:w="3576" w:type="dxa"/>
            <w:vAlign w:val="center"/>
          </w:tcPr>
          <w:p w14:paraId="31A2847C" w14:textId="77777777" w:rsidR="00914E26" w:rsidRPr="00460028" w:rsidRDefault="00914E26" w:rsidP="00914E26">
            <w:pPr>
              <w:pStyle w:val="Tabletext"/>
            </w:pPr>
          </w:p>
        </w:tc>
        <w:tc>
          <w:tcPr>
            <w:tcW w:w="5001" w:type="dxa"/>
            <w:vAlign w:val="center"/>
          </w:tcPr>
          <w:p w14:paraId="42C14DC2" w14:textId="77777777" w:rsidR="00914E26" w:rsidRPr="00460028" w:rsidRDefault="00914E26" w:rsidP="00914E26">
            <w:pPr>
              <w:pStyle w:val="Tabletext"/>
            </w:pPr>
          </w:p>
        </w:tc>
      </w:tr>
      <w:tr w:rsidR="005E4659" w:rsidRPr="00460028" w14:paraId="47A7818A" w14:textId="77777777" w:rsidTr="005E4659">
        <w:trPr>
          <w:trHeight w:val="851"/>
        </w:trPr>
        <w:tc>
          <w:tcPr>
            <w:tcW w:w="1908" w:type="dxa"/>
            <w:vAlign w:val="center"/>
          </w:tcPr>
          <w:p w14:paraId="427922F0" w14:textId="77777777" w:rsidR="00914E26" w:rsidRPr="00460028" w:rsidRDefault="00914E26" w:rsidP="00914E26">
            <w:pPr>
              <w:pStyle w:val="Tabletext"/>
            </w:pPr>
          </w:p>
        </w:tc>
        <w:tc>
          <w:tcPr>
            <w:tcW w:w="3576" w:type="dxa"/>
            <w:vAlign w:val="center"/>
          </w:tcPr>
          <w:p w14:paraId="3C3E28DB" w14:textId="77777777" w:rsidR="00914E26" w:rsidRPr="00460028" w:rsidRDefault="00914E26" w:rsidP="00914E26">
            <w:pPr>
              <w:pStyle w:val="Tabletext"/>
            </w:pPr>
          </w:p>
        </w:tc>
        <w:tc>
          <w:tcPr>
            <w:tcW w:w="5001" w:type="dxa"/>
            <w:vAlign w:val="center"/>
          </w:tcPr>
          <w:p w14:paraId="37B220F7" w14:textId="77777777" w:rsidR="00914E26" w:rsidRPr="00460028" w:rsidRDefault="00914E26" w:rsidP="00914E26">
            <w:pPr>
              <w:pStyle w:val="Tabletext"/>
            </w:pPr>
          </w:p>
        </w:tc>
      </w:tr>
      <w:tr w:rsidR="005E4659" w:rsidRPr="00460028" w14:paraId="0E2435D7" w14:textId="77777777" w:rsidTr="005E4659">
        <w:trPr>
          <w:trHeight w:val="851"/>
        </w:trPr>
        <w:tc>
          <w:tcPr>
            <w:tcW w:w="1908" w:type="dxa"/>
            <w:vAlign w:val="center"/>
          </w:tcPr>
          <w:p w14:paraId="002174DC" w14:textId="77777777" w:rsidR="00914E26" w:rsidRPr="00460028" w:rsidRDefault="00914E26" w:rsidP="00914E26">
            <w:pPr>
              <w:pStyle w:val="Tabletext"/>
            </w:pPr>
          </w:p>
        </w:tc>
        <w:tc>
          <w:tcPr>
            <w:tcW w:w="3576" w:type="dxa"/>
            <w:vAlign w:val="center"/>
          </w:tcPr>
          <w:p w14:paraId="1E8CDAB7" w14:textId="77777777" w:rsidR="00914E26" w:rsidRPr="00460028" w:rsidRDefault="00914E26" w:rsidP="00914E26">
            <w:pPr>
              <w:pStyle w:val="Tabletext"/>
            </w:pPr>
          </w:p>
        </w:tc>
        <w:tc>
          <w:tcPr>
            <w:tcW w:w="5001" w:type="dxa"/>
            <w:vAlign w:val="center"/>
          </w:tcPr>
          <w:p w14:paraId="1CAF5A34" w14:textId="77777777" w:rsidR="00914E26" w:rsidRPr="00460028" w:rsidRDefault="00914E26" w:rsidP="00914E26">
            <w:pPr>
              <w:pStyle w:val="Tabletext"/>
            </w:pPr>
          </w:p>
        </w:tc>
      </w:tr>
      <w:tr w:rsidR="005E4659" w:rsidRPr="00460028" w14:paraId="29F30761" w14:textId="77777777" w:rsidTr="005E4659">
        <w:trPr>
          <w:trHeight w:val="851"/>
        </w:trPr>
        <w:tc>
          <w:tcPr>
            <w:tcW w:w="1908" w:type="dxa"/>
            <w:vAlign w:val="center"/>
          </w:tcPr>
          <w:p w14:paraId="1E322E62" w14:textId="77777777" w:rsidR="00914E26" w:rsidRPr="00460028" w:rsidRDefault="00914E26" w:rsidP="00914E26">
            <w:pPr>
              <w:pStyle w:val="Tabletext"/>
            </w:pPr>
          </w:p>
        </w:tc>
        <w:tc>
          <w:tcPr>
            <w:tcW w:w="3576" w:type="dxa"/>
            <w:vAlign w:val="center"/>
          </w:tcPr>
          <w:p w14:paraId="062A1EB3" w14:textId="77777777" w:rsidR="00914E26" w:rsidRPr="00460028" w:rsidRDefault="00914E26" w:rsidP="00914E26">
            <w:pPr>
              <w:pStyle w:val="Tabletext"/>
            </w:pPr>
          </w:p>
        </w:tc>
        <w:tc>
          <w:tcPr>
            <w:tcW w:w="5001" w:type="dxa"/>
            <w:vAlign w:val="center"/>
          </w:tcPr>
          <w:p w14:paraId="18E87C3E" w14:textId="77777777" w:rsidR="00914E26" w:rsidRPr="00460028" w:rsidRDefault="00914E26" w:rsidP="00914E26">
            <w:pPr>
              <w:pStyle w:val="Tabletext"/>
            </w:pPr>
          </w:p>
        </w:tc>
      </w:tr>
      <w:tr w:rsidR="005E4659" w:rsidRPr="00460028" w14:paraId="00CDC687" w14:textId="77777777" w:rsidTr="005E4659">
        <w:trPr>
          <w:trHeight w:val="851"/>
        </w:trPr>
        <w:tc>
          <w:tcPr>
            <w:tcW w:w="1908" w:type="dxa"/>
            <w:vAlign w:val="center"/>
          </w:tcPr>
          <w:p w14:paraId="6B6ED832" w14:textId="77777777" w:rsidR="00914E26" w:rsidRPr="00460028" w:rsidRDefault="00914E26" w:rsidP="00914E26">
            <w:pPr>
              <w:pStyle w:val="Tabletext"/>
            </w:pPr>
          </w:p>
        </w:tc>
        <w:tc>
          <w:tcPr>
            <w:tcW w:w="3576" w:type="dxa"/>
            <w:vAlign w:val="center"/>
          </w:tcPr>
          <w:p w14:paraId="1668ECB4" w14:textId="77777777" w:rsidR="00914E26" w:rsidRPr="00460028" w:rsidRDefault="00914E26" w:rsidP="00914E26">
            <w:pPr>
              <w:pStyle w:val="Tabletext"/>
            </w:pPr>
          </w:p>
        </w:tc>
        <w:tc>
          <w:tcPr>
            <w:tcW w:w="5001" w:type="dxa"/>
            <w:vAlign w:val="center"/>
          </w:tcPr>
          <w:p w14:paraId="524D76A7" w14:textId="77777777" w:rsidR="00914E26" w:rsidRPr="00460028" w:rsidRDefault="00914E26" w:rsidP="00914E26">
            <w:pPr>
              <w:pStyle w:val="Tabletext"/>
            </w:pPr>
          </w:p>
        </w:tc>
      </w:tr>
    </w:tbl>
    <w:p w14:paraId="7145E50F" w14:textId="77777777" w:rsidR="00914E26" w:rsidRDefault="00914E26" w:rsidP="00D74AE1"/>
    <w:p w14:paraId="21715D40" w14:textId="77777777" w:rsidR="005E4659" w:rsidRDefault="005E4659" w:rsidP="00914E26">
      <w:pPr>
        <w:spacing w:after="200" w:line="276" w:lineRule="auto"/>
        <w:sectPr w:rsidR="005E4659" w:rsidSect="00C716E5">
          <w:headerReference w:type="even" r:id="rId14"/>
          <w:headerReference w:type="default" r:id="rId15"/>
          <w:footerReference w:type="default" r:id="rId16"/>
          <w:headerReference w:type="first" r:id="rId17"/>
          <w:pgSz w:w="11906" w:h="16838" w:code="9"/>
          <w:pgMar w:top="567" w:right="794" w:bottom="567" w:left="907" w:header="567" w:footer="850" w:gutter="0"/>
          <w:cols w:space="708"/>
          <w:docGrid w:linePitch="360"/>
        </w:sectPr>
      </w:pPr>
    </w:p>
    <w:p w14:paraId="0AF1BEA7" w14:textId="03545ECA" w:rsidR="00254B23" w:rsidRDefault="004A4EC4">
      <w:pPr>
        <w:pStyle w:val="TOC1"/>
        <w:rPr>
          <w:rFonts w:eastAsiaTheme="minorEastAsia"/>
          <w:b w:val="0"/>
          <w:color w:val="auto"/>
          <w:lang w:eastAsia="en-GB"/>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254B23" w:rsidRPr="000919BB">
        <w:rPr>
          <w:rFonts w:ascii="Calibri" w:hAnsi="Calibri" w:cs="Calibri"/>
          <w:lang w:eastAsia="zh-CN"/>
        </w:rPr>
        <w:t>1.</w:t>
      </w:r>
      <w:r w:rsidR="00254B23">
        <w:rPr>
          <w:rFonts w:eastAsiaTheme="minorEastAsia"/>
          <w:b w:val="0"/>
          <w:color w:val="auto"/>
          <w:lang w:eastAsia="en-GB"/>
        </w:rPr>
        <w:tab/>
      </w:r>
      <w:r w:rsidR="00254B23">
        <w:rPr>
          <w:lang w:eastAsia="zh-CN"/>
        </w:rPr>
        <w:t>INTRODUCTION</w:t>
      </w:r>
      <w:r w:rsidR="00254B23">
        <w:tab/>
      </w:r>
      <w:r w:rsidR="00254B23">
        <w:fldChar w:fldCharType="begin"/>
      </w:r>
      <w:r w:rsidR="00254B23">
        <w:instrText xml:space="preserve"> PAGEREF _Toc20393493 \h </w:instrText>
      </w:r>
      <w:r w:rsidR="00254B23">
        <w:fldChar w:fldCharType="separate"/>
      </w:r>
      <w:r w:rsidR="00254B23">
        <w:t>5</w:t>
      </w:r>
      <w:r w:rsidR="00254B23">
        <w:fldChar w:fldCharType="end"/>
      </w:r>
    </w:p>
    <w:p w14:paraId="772BBB0C" w14:textId="7250CCFA" w:rsidR="00254B23" w:rsidRDefault="00254B23">
      <w:pPr>
        <w:pStyle w:val="TOC2"/>
        <w:rPr>
          <w:rFonts w:eastAsiaTheme="minorEastAsia"/>
          <w:color w:val="auto"/>
          <w:lang w:eastAsia="en-GB"/>
        </w:rPr>
      </w:pPr>
      <w:r w:rsidRPr="000919BB">
        <w:rPr>
          <w:rFonts w:ascii="Calibri" w:hAnsi="Calibri" w:cs="Calibri"/>
        </w:rPr>
        <w:t>1.1.</w:t>
      </w:r>
      <w:r>
        <w:rPr>
          <w:rFonts w:eastAsiaTheme="minorEastAsia"/>
          <w:color w:val="auto"/>
          <w:lang w:eastAsia="en-GB"/>
        </w:rPr>
        <w:tab/>
      </w:r>
      <w:r>
        <w:t>Background</w:t>
      </w:r>
      <w:r>
        <w:tab/>
      </w:r>
      <w:r>
        <w:fldChar w:fldCharType="begin"/>
      </w:r>
      <w:r>
        <w:instrText xml:space="preserve"> PAGEREF _Toc20393494 \h </w:instrText>
      </w:r>
      <w:r>
        <w:fldChar w:fldCharType="separate"/>
      </w:r>
      <w:r>
        <w:t>5</w:t>
      </w:r>
      <w:r>
        <w:fldChar w:fldCharType="end"/>
      </w:r>
    </w:p>
    <w:p w14:paraId="63B3A5E8" w14:textId="3B763C84" w:rsidR="00254B23" w:rsidRDefault="00254B23">
      <w:pPr>
        <w:pStyle w:val="TOC2"/>
        <w:rPr>
          <w:rFonts w:eastAsiaTheme="minorEastAsia"/>
          <w:color w:val="auto"/>
          <w:lang w:eastAsia="en-GB"/>
        </w:rPr>
      </w:pPr>
      <w:r w:rsidRPr="000919BB">
        <w:rPr>
          <w:rFonts w:ascii="Calibri" w:hAnsi="Calibri" w:cs="Calibri"/>
          <w:lang w:eastAsia="zh-CN"/>
        </w:rPr>
        <w:t>1.2.</w:t>
      </w:r>
      <w:r>
        <w:rPr>
          <w:rFonts w:eastAsiaTheme="minorEastAsia"/>
          <w:color w:val="auto"/>
          <w:lang w:eastAsia="en-GB"/>
        </w:rPr>
        <w:tab/>
      </w:r>
      <w:r>
        <w:rPr>
          <w:lang w:eastAsia="zh-CN"/>
        </w:rPr>
        <w:t>Application</w:t>
      </w:r>
      <w:r>
        <w:tab/>
      </w:r>
      <w:r>
        <w:fldChar w:fldCharType="begin"/>
      </w:r>
      <w:r>
        <w:instrText xml:space="preserve"> PAGEREF _Toc20393495 \h </w:instrText>
      </w:r>
      <w:r>
        <w:fldChar w:fldCharType="separate"/>
      </w:r>
      <w:r>
        <w:t>5</w:t>
      </w:r>
      <w:r>
        <w:fldChar w:fldCharType="end"/>
      </w:r>
    </w:p>
    <w:p w14:paraId="7DF09A82" w14:textId="54154589" w:rsidR="00254B23" w:rsidRDefault="00254B23">
      <w:pPr>
        <w:pStyle w:val="TOC1"/>
        <w:rPr>
          <w:rFonts w:eastAsiaTheme="minorEastAsia"/>
          <w:b w:val="0"/>
          <w:color w:val="auto"/>
          <w:lang w:eastAsia="en-GB"/>
        </w:rPr>
      </w:pPr>
      <w:r w:rsidRPr="000919BB">
        <w:rPr>
          <w:rFonts w:ascii="Calibri" w:hAnsi="Calibri" w:cs="Calibri"/>
          <w:lang w:eastAsia="zh-CN"/>
        </w:rPr>
        <w:t>2.</w:t>
      </w:r>
      <w:r>
        <w:rPr>
          <w:rFonts w:eastAsiaTheme="minorEastAsia"/>
          <w:b w:val="0"/>
          <w:color w:val="auto"/>
          <w:lang w:eastAsia="en-GB"/>
        </w:rPr>
        <w:tab/>
      </w:r>
      <w:r>
        <w:rPr>
          <w:lang w:eastAsia="zh-CN"/>
        </w:rPr>
        <w:t>AIMS AND OBJECTIVES</w:t>
      </w:r>
      <w:r>
        <w:tab/>
      </w:r>
      <w:r>
        <w:fldChar w:fldCharType="begin"/>
      </w:r>
      <w:r>
        <w:instrText xml:space="preserve"> PAGEREF _Toc20393496 \h </w:instrText>
      </w:r>
      <w:r>
        <w:fldChar w:fldCharType="separate"/>
      </w:r>
      <w:r>
        <w:t>5</w:t>
      </w:r>
      <w:r>
        <w:fldChar w:fldCharType="end"/>
      </w:r>
    </w:p>
    <w:p w14:paraId="12645647" w14:textId="508B62B8" w:rsidR="00254B23" w:rsidRDefault="00254B23">
      <w:pPr>
        <w:pStyle w:val="TOC1"/>
        <w:rPr>
          <w:rFonts w:eastAsiaTheme="minorEastAsia"/>
          <w:b w:val="0"/>
          <w:color w:val="auto"/>
          <w:lang w:eastAsia="en-GB"/>
        </w:rPr>
      </w:pPr>
      <w:r w:rsidRPr="000919BB">
        <w:rPr>
          <w:rFonts w:ascii="Calibri" w:hAnsi="Calibri" w:cs="Calibri"/>
        </w:rPr>
        <w:t>3.</w:t>
      </w:r>
      <w:r>
        <w:rPr>
          <w:rFonts w:eastAsiaTheme="minorEastAsia"/>
          <w:b w:val="0"/>
          <w:color w:val="auto"/>
          <w:lang w:eastAsia="en-GB"/>
        </w:rPr>
        <w:tab/>
      </w:r>
      <w:r>
        <w:t>OVERVIEW OF VTS</w:t>
      </w:r>
      <w:r>
        <w:tab/>
      </w:r>
      <w:r>
        <w:fldChar w:fldCharType="begin"/>
      </w:r>
      <w:r>
        <w:instrText xml:space="preserve"> PAGEREF _Toc20393497 \h </w:instrText>
      </w:r>
      <w:r>
        <w:fldChar w:fldCharType="separate"/>
      </w:r>
      <w:r>
        <w:t>5</w:t>
      </w:r>
      <w:r>
        <w:fldChar w:fldCharType="end"/>
      </w:r>
    </w:p>
    <w:p w14:paraId="2E4EAEBF" w14:textId="21AC450A" w:rsidR="00254B23" w:rsidRDefault="00254B23">
      <w:pPr>
        <w:pStyle w:val="TOC2"/>
        <w:rPr>
          <w:rFonts w:eastAsiaTheme="minorEastAsia"/>
          <w:color w:val="auto"/>
          <w:lang w:eastAsia="en-GB"/>
        </w:rPr>
      </w:pPr>
      <w:r w:rsidRPr="000919BB">
        <w:rPr>
          <w:rFonts w:ascii="Calibri" w:hAnsi="Calibri" w:cs="Calibri"/>
        </w:rPr>
        <w:t>3.1.</w:t>
      </w:r>
      <w:r>
        <w:rPr>
          <w:rFonts w:eastAsiaTheme="minorEastAsia"/>
          <w:color w:val="auto"/>
          <w:lang w:eastAsia="en-GB"/>
        </w:rPr>
        <w:tab/>
      </w:r>
      <w:r>
        <w:t>Terms used in VTS</w:t>
      </w:r>
      <w:r>
        <w:tab/>
      </w:r>
      <w:r>
        <w:fldChar w:fldCharType="begin"/>
      </w:r>
      <w:r>
        <w:instrText xml:space="preserve"> PAGEREF _Toc20393498 \h </w:instrText>
      </w:r>
      <w:r>
        <w:fldChar w:fldCharType="separate"/>
      </w:r>
      <w:r>
        <w:t>5</w:t>
      </w:r>
      <w:r>
        <w:fldChar w:fldCharType="end"/>
      </w:r>
    </w:p>
    <w:p w14:paraId="1B929DC5" w14:textId="66A6628F" w:rsidR="00254B23" w:rsidRDefault="00254B23">
      <w:pPr>
        <w:pStyle w:val="TOC2"/>
        <w:rPr>
          <w:rFonts w:eastAsiaTheme="minorEastAsia"/>
          <w:color w:val="auto"/>
          <w:lang w:eastAsia="en-GB"/>
        </w:rPr>
      </w:pPr>
      <w:r w:rsidRPr="000919BB">
        <w:rPr>
          <w:rFonts w:ascii="Calibri" w:hAnsi="Calibri" w:cs="Calibri"/>
          <w:lang w:val="en"/>
        </w:rPr>
        <w:t>3.2.</w:t>
      </w:r>
      <w:r>
        <w:rPr>
          <w:rFonts w:eastAsiaTheme="minorEastAsia"/>
          <w:color w:val="auto"/>
          <w:lang w:eastAsia="en-GB"/>
        </w:rPr>
        <w:tab/>
      </w:r>
      <w:r>
        <w:t>Where to find information about a VTS</w:t>
      </w:r>
      <w:r>
        <w:tab/>
      </w:r>
      <w:r>
        <w:fldChar w:fldCharType="begin"/>
      </w:r>
      <w:r>
        <w:instrText xml:space="preserve"> PAGEREF _Toc20393499 \h </w:instrText>
      </w:r>
      <w:r>
        <w:fldChar w:fldCharType="separate"/>
      </w:r>
      <w:r>
        <w:t>6</w:t>
      </w:r>
      <w:r>
        <w:fldChar w:fldCharType="end"/>
      </w:r>
    </w:p>
    <w:p w14:paraId="62BB53E0" w14:textId="3B580FF6" w:rsidR="00254B23" w:rsidRDefault="00254B23">
      <w:pPr>
        <w:pStyle w:val="TOC2"/>
        <w:rPr>
          <w:rFonts w:eastAsiaTheme="minorEastAsia"/>
          <w:color w:val="auto"/>
          <w:lang w:eastAsia="en-GB"/>
        </w:rPr>
      </w:pPr>
      <w:r w:rsidRPr="000919BB">
        <w:rPr>
          <w:rFonts w:ascii="Calibri" w:hAnsi="Calibri" w:cs="Calibri"/>
        </w:rPr>
        <w:t>3.3.</w:t>
      </w:r>
      <w:r>
        <w:rPr>
          <w:rFonts w:eastAsiaTheme="minorEastAsia"/>
          <w:color w:val="auto"/>
          <w:lang w:eastAsia="en-GB"/>
        </w:rPr>
        <w:tab/>
      </w:r>
      <w:r>
        <w:t>Participation in VTS</w:t>
      </w:r>
      <w:r>
        <w:tab/>
      </w:r>
      <w:r>
        <w:fldChar w:fldCharType="begin"/>
      </w:r>
      <w:r>
        <w:instrText xml:space="preserve"> PAGEREF _Toc20393500 \h </w:instrText>
      </w:r>
      <w:r>
        <w:fldChar w:fldCharType="separate"/>
      </w:r>
      <w:r>
        <w:t>6</w:t>
      </w:r>
      <w:r>
        <w:fldChar w:fldCharType="end"/>
      </w:r>
    </w:p>
    <w:p w14:paraId="478D92E3" w14:textId="068913CB" w:rsidR="00254B23" w:rsidRDefault="00254B23">
      <w:pPr>
        <w:pStyle w:val="TOC2"/>
        <w:rPr>
          <w:rFonts w:eastAsiaTheme="minorEastAsia"/>
          <w:color w:val="auto"/>
          <w:lang w:eastAsia="en-GB"/>
        </w:rPr>
      </w:pPr>
      <w:r w:rsidRPr="000919BB">
        <w:rPr>
          <w:rFonts w:ascii="Calibri" w:hAnsi="Calibri" w:cs="Calibri"/>
        </w:rPr>
        <w:t>3.4.</w:t>
      </w:r>
      <w:r>
        <w:rPr>
          <w:rFonts w:eastAsiaTheme="minorEastAsia"/>
          <w:color w:val="auto"/>
          <w:lang w:eastAsia="en-GB"/>
        </w:rPr>
        <w:tab/>
      </w:r>
      <w:r>
        <w:t>Purpose, objectives, roles and functions OF VTS</w:t>
      </w:r>
      <w:r>
        <w:tab/>
      </w:r>
      <w:r>
        <w:fldChar w:fldCharType="begin"/>
      </w:r>
      <w:r>
        <w:instrText xml:space="preserve"> PAGEREF _Toc20393501 \h </w:instrText>
      </w:r>
      <w:r>
        <w:fldChar w:fldCharType="separate"/>
      </w:r>
      <w:r>
        <w:t>6</w:t>
      </w:r>
      <w:r>
        <w:fldChar w:fldCharType="end"/>
      </w:r>
    </w:p>
    <w:p w14:paraId="1D48F87E" w14:textId="6D7AEB0F" w:rsidR="00254B23" w:rsidRDefault="00254B23">
      <w:pPr>
        <w:pStyle w:val="TOC3"/>
        <w:tabs>
          <w:tab w:val="left" w:pos="1134"/>
          <w:tab w:val="right" w:leader="dot" w:pos="10195"/>
        </w:tabs>
        <w:rPr>
          <w:rFonts w:eastAsiaTheme="minorEastAsia"/>
          <w:noProof/>
          <w:sz w:val="22"/>
          <w:lang w:eastAsia="en-GB"/>
        </w:rPr>
      </w:pPr>
      <w:r w:rsidRPr="000919BB">
        <w:rPr>
          <w:rFonts w:ascii="Calibri" w:hAnsi="Calibri" w:cs="Calibri"/>
          <w:noProof/>
        </w:rPr>
        <w:t>3.4.1.</w:t>
      </w:r>
      <w:r>
        <w:rPr>
          <w:rFonts w:eastAsiaTheme="minorEastAsia"/>
          <w:noProof/>
          <w:sz w:val="22"/>
          <w:lang w:eastAsia="en-GB"/>
        </w:rPr>
        <w:tab/>
      </w:r>
      <w:r>
        <w:rPr>
          <w:noProof/>
        </w:rPr>
        <w:t>Purpose of VTS</w:t>
      </w:r>
      <w:r>
        <w:rPr>
          <w:noProof/>
        </w:rPr>
        <w:tab/>
      </w:r>
      <w:r>
        <w:rPr>
          <w:noProof/>
        </w:rPr>
        <w:fldChar w:fldCharType="begin"/>
      </w:r>
      <w:r>
        <w:rPr>
          <w:noProof/>
        </w:rPr>
        <w:instrText xml:space="preserve"> PAGEREF _Toc20393502 \h </w:instrText>
      </w:r>
      <w:r>
        <w:rPr>
          <w:noProof/>
        </w:rPr>
      </w:r>
      <w:r>
        <w:rPr>
          <w:noProof/>
        </w:rPr>
        <w:fldChar w:fldCharType="separate"/>
      </w:r>
      <w:r>
        <w:rPr>
          <w:noProof/>
        </w:rPr>
        <w:t>6</w:t>
      </w:r>
      <w:r>
        <w:rPr>
          <w:noProof/>
        </w:rPr>
        <w:fldChar w:fldCharType="end"/>
      </w:r>
    </w:p>
    <w:p w14:paraId="1371AE14" w14:textId="6E0C141F" w:rsidR="00254B23" w:rsidRDefault="00254B23">
      <w:pPr>
        <w:pStyle w:val="TOC3"/>
        <w:tabs>
          <w:tab w:val="left" w:pos="1134"/>
          <w:tab w:val="right" w:leader="dot" w:pos="10195"/>
        </w:tabs>
        <w:rPr>
          <w:rFonts w:eastAsiaTheme="minorEastAsia"/>
          <w:noProof/>
          <w:sz w:val="22"/>
          <w:lang w:eastAsia="en-GB"/>
        </w:rPr>
      </w:pPr>
      <w:r w:rsidRPr="000919BB">
        <w:rPr>
          <w:rFonts w:ascii="Calibri" w:hAnsi="Calibri" w:cs="Calibri"/>
          <w:noProof/>
        </w:rPr>
        <w:t>3.4.2.</w:t>
      </w:r>
      <w:r>
        <w:rPr>
          <w:rFonts w:eastAsiaTheme="minorEastAsia"/>
          <w:noProof/>
          <w:sz w:val="22"/>
          <w:lang w:eastAsia="en-GB"/>
        </w:rPr>
        <w:tab/>
      </w:r>
      <w:r>
        <w:rPr>
          <w:noProof/>
        </w:rPr>
        <w:t>Roles</w:t>
      </w:r>
      <w:r>
        <w:rPr>
          <w:noProof/>
        </w:rPr>
        <w:tab/>
      </w:r>
      <w:r>
        <w:rPr>
          <w:noProof/>
        </w:rPr>
        <w:fldChar w:fldCharType="begin"/>
      </w:r>
      <w:r>
        <w:rPr>
          <w:noProof/>
        </w:rPr>
        <w:instrText xml:space="preserve"> PAGEREF _Toc20393503 \h </w:instrText>
      </w:r>
      <w:r>
        <w:rPr>
          <w:noProof/>
        </w:rPr>
      </w:r>
      <w:r>
        <w:rPr>
          <w:noProof/>
        </w:rPr>
        <w:fldChar w:fldCharType="separate"/>
      </w:r>
      <w:r>
        <w:rPr>
          <w:noProof/>
        </w:rPr>
        <w:t>6</w:t>
      </w:r>
      <w:r>
        <w:rPr>
          <w:noProof/>
        </w:rPr>
        <w:fldChar w:fldCharType="end"/>
      </w:r>
    </w:p>
    <w:p w14:paraId="0B2FE081" w14:textId="3DA528D4" w:rsidR="00254B23" w:rsidRDefault="00254B23">
      <w:pPr>
        <w:pStyle w:val="TOC3"/>
        <w:tabs>
          <w:tab w:val="left" w:pos="1134"/>
          <w:tab w:val="right" w:leader="dot" w:pos="10195"/>
        </w:tabs>
        <w:rPr>
          <w:rFonts w:eastAsiaTheme="minorEastAsia"/>
          <w:noProof/>
          <w:sz w:val="22"/>
          <w:lang w:eastAsia="en-GB"/>
        </w:rPr>
      </w:pPr>
      <w:r w:rsidRPr="000919BB">
        <w:rPr>
          <w:rFonts w:ascii="Calibri" w:hAnsi="Calibri" w:cs="Calibri"/>
          <w:noProof/>
        </w:rPr>
        <w:t>3.4.3.</w:t>
      </w:r>
      <w:r>
        <w:rPr>
          <w:rFonts w:eastAsiaTheme="minorEastAsia"/>
          <w:noProof/>
          <w:sz w:val="22"/>
          <w:lang w:eastAsia="en-GB"/>
        </w:rPr>
        <w:tab/>
      </w:r>
      <w:r>
        <w:rPr>
          <w:noProof/>
        </w:rPr>
        <w:t>Functions</w:t>
      </w:r>
      <w:r>
        <w:rPr>
          <w:noProof/>
        </w:rPr>
        <w:tab/>
      </w:r>
      <w:r>
        <w:rPr>
          <w:noProof/>
        </w:rPr>
        <w:fldChar w:fldCharType="begin"/>
      </w:r>
      <w:r>
        <w:rPr>
          <w:noProof/>
        </w:rPr>
        <w:instrText xml:space="preserve"> PAGEREF _Toc20393504 \h </w:instrText>
      </w:r>
      <w:r>
        <w:rPr>
          <w:noProof/>
        </w:rPr>
      </w:r>
      <w:r>
        <w:rPr>
          <w:noProof/>
        </w:rPr>
        <w:fldChar w:fldCharType="separate"/>
      </w:r>
      <w:r>
        <w:rPr>
          <w:noProof/>
        </w:rPr>
        <w:t>6</w:t>
      </w:r>
      <w:r>
        <w:rPr>
          <w:noProof/>
        </w:rPr>
        <w:fldChar w:fldCharType="end"/>
      </w:r>
    </w:p>
    <w:p w14:paraId="46C460EC" w14:textId="249F4E15" w:rsidR="00254B23" w:rsidRDefault="00254B23">
      <w:pPr>
        <w:pStyle w:val="TOC2"/>
        <w:rPr>
          <w:rFonts w:eastAsiaTheme="minorEastAsia"/>
          <w:color w:val="auto"/>
          <w:lang w:eastAsia="en-GB"/>
        </w:rPr>
      </w:pPr>
      <w:r w:rsidRPr="000919BB">
        <w:rPr>
          <w:rFonts w:ascii="Calibri" w:hAnsi="Calibri" w:cs="Calibri"/>
        </w:rPr>
        <w:t>3.5.</w:t>
      </w:r>
      <w:r>
        <w:rPr>
          <w:rFonts w:eastAsiaTheme="minorEastAsia"/>
          <w:color w:val="auto"/>
          <w:lang w:eastAsia="en-GB"/>
        </w:rPr>
        <w:tab/>
      </w:r>
      <w:r>
        <w:t>Benefits of VTS for the bridge team</w:t>
      </w:r>
      <w:r>
        <w:tab/>
      </w:r>
      <w:r>
        <w:fldChar w:fldCharType="begin"/>
      </w:r>
      <w:r>
        <w:instrText xml:space="preserve"> PAGEREF _Toc20393505 \h </w:instrText>
      </w:r>
      <w:r>
        <w:fldChar w:fldCharType="separate"/>
      </w:r>
      <w:r>
        <w:t>7</w:t>
      </w:r>
      <w:r>
        <w:fldChar w:fldCharType="end"/>
      </w:r>
    </w:p>
    <w:p w14:paraId="76C71014" w14:textId="15546448" w:rsidR="00254B23" w:rsidRDefault="00254B23">
      <w:pPr>
        <w:pStyle w:val="TOC2"/>
        <w:rPr>
          <w:rFonts w:eastAsiaTheme="minorEastAsia"/>
          <w:color w:val="auto"/>
          <w:lang w:eastAsia="en-GB"/>
        </w:rPr>
      </w:pPr>
      <w:r w:rsidRPr="000919BB">
        <w:rPr>
          <w:rFonts w:ascii="Calibri" w:hAnsi="Calibri" w:cs="Calibri"/>
        </w:rPr>
        <w:t>3.6.</w:t>
      </w:r>
      <w:r>
        <w:rPr>
          <w:rFonts w:eastAsiaTheme="minorEastAsia"/>
          <w:color w:val="auto"/>
          <w:lang w:eastAsia="en-GB"/>
        </w:rPr>
        <w:tab/>
      </w:r>
      <w:r>
        <w:t>VTS and Ship Reporting Systems</w:t>
      </w:r>
      <w:r>
        <w:tab/>
      </w:r>
      <w:r>
        <w:fldChar w:fldCharType="begin"/>
      </w:r>
      <w:r>
        <w:instrText xml:space="preserve"> PAGEREF _Toc20393506 \h </w:instrText>
      </w:r>
      <w:r>
        <w:fldChar w:fldCharType="separate"/>
      </w:r>
      <w:r>
        <w:t>7</w:t>
      </w:r>
      <w:r>
        <w:fldChar w:fldCharType="end"/>
      </w:r>
    </w:p>
    <w:p w14:paraId="4DC0C102" w14:textId="7FEC3F0A" w:rsidR="00254B23" w:rsidRDefault="00254B23">
      <w:pPr>
        <w:pStyle w:val="TOC2"/>
        <w:rPr>
          <w:rFonts w:eastAsiaTheme="minorEastAsia"/>
          <w:color w:val="auto"/>
          <w:lang w:eastAsia="en-GB"/>
        </w:rPr>
      </w:pPr>
      <w:r w:rsidRPr="000919BB">
        <w:rPr>
          <w:rFonts w:ascii="Calibri" w:hAnsi="Calibri" w:cs="Calibri"/>
        </w:rPr>
        <w:t>3.7.</w:t>
      </w:r>
      <w:r>
        <w:rPr>
          <w:rFonts w:eastAsiaTheme="minorEastAsia"/>
          <w:color w:val="auto"/>
          <w:lang w:eastAsia="en-GB"/>
        </w:rPr>
        <w:tab/>
      </w:r>
      <w:r>
        <w:t>Provision of VTS</w:t>
      </w:r>
      <w:r>
        <w:tab/>
      </w:r>
      <w:r>
        <w:fldChar w:fldCharType="begin"/>
      </w:r>
      <w:r>
        <w:instrText xml:space="preserve"> PAGEREF _Toc20393507 \h </w:instrText>
      </w:r>
      <w:r>
        <w:fldChar w:fldCharType="separate"/>
      </w:r>
      <w:r>
        <w:t>7</w:t>
      </w:r>
      <w:r>
        <w:fldChar w:fldCharType="end"/>
      </w:r>
    </w:p>
    <w:p w14:paraId="76B9395F" w14:textId="6EEE7F6E" w:rsidR="00254B23" w:rsidRDefault="00254B23">
      <w:pPr>
        <w:pStyle w:val="TOC3"/>
        <w:tabs>
          <w:tab w:val="left" w:pos="1134"/>
          <w:tab w:val="right" w:leader="dot" w:pos="10195"/>
        </w:tabs>
        <w:rPr>
          <w:rFonts w:eastAsiaTheme="minorEastAsia"/>
          <w:noProof/>
          <w:sz w:val="22"/>
          <w:lang w:eastAsia="en-GB"/>
        </w:rPr>
      </w:pPr>
      <w:r w:rsidRPr="000919BB">
        <w:rPr>
          <w:rFonts w:ascii="Calibri" w:hAnsi="Calibri" w:cs="Calibri"/>
          <w:noProof/>
        </w:rPr>
        <w:t>3.7.1.</w:t>
      </w:r>
      <w:r>
        <w:rPr>
          <w:rFonts w:eastAsiaTheme="minorEastAsia"/>
          <w:noProof/>
          <w:sz w:val="22"/>
          <w:lang w:eastAsia="en-GB"/>
        </w:rPr>
        <w:tab/>
      </w:r>
      <w:r>
        <w:rPr>
          <w:noProof/>
        </w:rPr>
        <w:t>Provision of timely and relevant information</w:t>
      </w:r>
      <w:r>
        <w:rPr>
          <w:noProof/>
        </w:rPr>
        <w:tab/>
      </w:r>
      <w:r>
        <w:rPr>
          <w:noProof/>
        </w:rPr>
        <w:fldChar w:fldCharType="begin"/>
      </w:r>
      <w:r>
        <w:rPr>
          <w:noProof/>
        </w:rPr>
        <w:instrText xml:space="preserve"> PAGEREF _Toc20393508 \h </w:instrText>
      </w:r>
      <w:r>
        <w:rPr>
          <w:noProof/>
        </w:rPr>
      </w:r>
      <w:r>
        <w:rPr>
          <w:noProof/>
        </w:rPr>
        <w:fldChar w:fldCharType="separate"/>
      </w:r>
      <w:r>
        <w:rPr>
          <w:noProof/>
        </w:rPr>
        <w:t>7</w:t>
      </w:r>
      <w:r>
        <w:rPr>
          <w:noProof/>
        </w:rPr>
        <w:fldChar w:fldCharType="end"/>
      </w:r>
    </w:p>
    <w:p w14:paraId="3ADAF4F0" w14:textId="48746B75" w:rsidR="00254B23" w:rsidRDefault="00254B23">
      <w:pPr>
        <w:pStyle w:val="TOC3"/>
        <w:tabs>
          <w:tab w:val="left" w:pos="1134"/>
          <w:tab w:val="right" w:leader="dot" w:pos="10195"/>
        </w:tabs>
        <w:rPr>
          <w:rFonts w:eastAsiaTheme="minorEastAsia"/>
          <w:noProof/>
          <w:sz w:val="22"/>
          <w:lang w:eastAsia="en-GB"/>
        </w:rPr>
      </w:pPr>
      <w:r w:rsidRPr="000919BB">
        <w:rPr>
          <w:rFonts w:ascii="Calibri" w:hAnsi="Calibri" w:cs="Calibri"/>
          <w:noProof/>
        </w:rPr>
        <w:t>3.7.2.</w:t>
      </w:r>
      <w:r>
        <w:rPr>
          <w:rFonts w:eastAsiaTheme="minorEastAsia"/>
          <w:noProof/>
          <w:sz w:val="22"/>
          <w:lang w:eastAsia="en-GB"/>
        </w:rPr>
        <w:tab/>
      </w:r>
      <w:r>
        <w:rPr>
          <w:noProof/>
        </w:rPr>
        <w:t>Monitoring and management of Traffic</w:t>
      </w:r>
      <w:r>
        <w:rPr>
          <w:noProof/>
        </w:rPr>
        <w:tab/>
      </w:r>
      <w:r>
        <w:rPr>
          <w:noProof/>
        </w:rPr>
        <w:fldChar w:fldCharType="begin"/>
      </w:r>
      <w:r>
        <w:rPr>
          <w:noProof/>
        </w:rPr>
        <w:instrText xml:space="preserve"> PAGEREF _Toc20393509 \h </w:instrText>
      </w:r>
      <w:r>
        <w:rPr>
          <w:noProof/>
        </w:rPr>
      </w:r>
      <w:r>
        <w:rPr>
          <w:noProof/>
        </w:rPr>
        <w:fldChar w:fldCharType="separate"/>
      </w:r>
      <w:r>
        <w:rPr>
          <w:noProof/>
        </w:rPr>
        <w:t>8</w:t>
      </w:r>
      <w:r>
        <w:rPr>
          <w:noProof/>
        </w:rPr>
        <w:fldChar w:fldCharType="end"/>
      </w:r>
    </w:p>
    <w:p w14:paraId="7CF365BD" w14:textId="45462DB1" w:rsidR="00254B23" w:rsidRDefault="00254B23">
      <w:pPr>
        <w:pStyle w:val="TOC3"/>
        <w:tabs>
          <w:tab w:val="left" w:pos="1134"/>
          <w:tab w:val="right" w:leader="dot" w:pos="10195"/>
        </w:tabs>
        <w:rPr>
          <w:rFonts w:eastAsiaTheme="minorEastAsia"/>
          <w:noProof/>
          <w:sz w:val="22"/>
          <w:lang w:eastAsia="en-GB"/>
        </w:rPr>
      </w:pPr>
      <w:r w:rsidRPr="000919BB">
        <w:rPr>
          <w:rFonts w:ascii="Calibri" w:hAnsi="Calibri" w:cs="Calibri"/>
          <w:noProof/>
        </w:rPr>
        <w:t>3.7.3.</w:t>
      </w:r>
      <w:r>
        <w:rPr>
          <w:rFonts w:eastAsiaTheme="minorEastAsia"/>
          <w:noProof/>
          <w:sz w:val="22"/>
          <w:lang w:eastAsia="en-GB"/>
        </w:rPr>
        <w:tab/>
      </w:r>
      <w:r>
        <w:rPr>
          <w:noProof/>
        </w:rPr>
        <w:t>responding to developing unsafe situations</w:t>
      </w:r>
      <w:r>
        <w:rPr>
          <w:noProof/>
        </w:rPr>
        <w:tab/>
      </w:r>
      <w:r>
        <w:rPr>
          <w:noProof/>
        </w:rPr>
        <w:fldChar w:fldCharType="begin"/>
      </w:r>
      <w:r>
        <w:rPr>
          <w:noProof/>
        </w:rPr>
        <w:instrText xml:space="preserve"> PAGEREF _Toc20393510 \h </w:instrText>
      </w:r>
      <w:r>
        <w:rPr>
          <w:noProof/>
        </w:rPr>
      </w:r>
      <w:r>
        <w:rPr>
          <w:noProof/>
        </w:rPr>
        <w:fldChar w:fldCharType="separate"/>
      </w:r>
      <w:r>
        <w:rPr>
          <w:noProof/>
        </w:rPr>
        <w:t>8</w:t>
      </w:r>
      <w:r>
        <w:rPr>
          <w:noProof/>
        </w:rPr>
        <w:fldChar w:fldCharType="end"/>
      </w:r>
    </w:p>
    <w:p w14:paraId="2092F999" w14:textId="68F15EB0" w:rsidR="00254B23" w:rsidRDefault="00254B23">
      <w:pPr>
        <w:pStyle w:val="TOC2"/>
        <w:rPr>
          <w:rFonts w:eastAsiaTheme="minorEastAsia"/>
          <w:color w:val="auto"/>
          <w:lang w:eastAsia="en-GB"/>
        </w:rPr>
      </w:pPr>
      <w:r w:rsidRPr="000919BB">
        <w:rPr>
          <w:rFonts w:ascii="Calibri" w:hAnsi="Calibri" w:cs="Calibri"/>
        </w:rPr>
        <w:t>3.8.</w:t>
      </w:r>
      <w:r>
        <w:rPr>
          <w:rFonts w:eastAsiaTheme="minorEastAsia"/>
          <w:color w:val="auto"/>
          <w:lang w:eastAsia="en-GB"/>
        </w:rPr>
        <w:tab/>
      </w:r>
      <w:r>
        <w:t>VTS procedures</w:t>
      </w:r>
      <w:r>
        <w:tab/>
      </w:r>
      <w:r>
        <w:fldChar w:fldCharType="begin"/>
      </w:r>
      <w:r>
        <w:instrText xml:space="preserve"> PAGEREF _Toc20393511 \h </w:instrText>
      </w:r>
      <w:r>
        <w:fldChar w:fldCharType="separate"/>
      </w:r>
      <w:r>
        <w:t>8</w:t>
      </w:r>
      <w:r>
        <w:fldChar w:fldCharType="end"/>
      </w:r>
    </w:p>
    <w:p w14:paraId="417E38D3" w14:textId="5A6EF0D3" w:rsidR="00254B23" w:rsidRDefault="00254B23">
      <w:pPr>
        <w:pStyle w:val="TOC1"/>
        <w:rPr>
          <w:rFonts w:eastAsiaTheme="minorEastAsia"/>
          <w:b w:val="0"/>
          <w:color w:val="auto"/>
          <w:lang w:eastAsia="en-GB"/>
        </w:rPr>
      </w:pPr>
      <w:r w:rsidRPr="000919BB">
        <w:rPr>
          <w:rFonts w:ascii="Calibri" w:hAnsi="Calibri" w:cs="Calibri"/>
          <w:lang w:eastAsia="zh-CN"/>
        </w:rPr>
        <w:t>4.</w:t>
      </w:r>
      <w:r>
        <w:rPr>
          <w:rFonts w:eastAsiaTheme="minorEastAsia"/>
          <w:b w:val="0"/>
          <w:color w:val="auto"/>
          <w:lang w:eastAsia="en-GB"/>
        </w:rPr>
        <w:tab/>
      </w:r>
      <w:r>
        <w:rPr>
          <w:lang w:eastAsia="zh-CN"/>
        </w:rPr>
        <w:t>ALLIED AND OTHER SERVICES</w:t>
      </w:r>
      <w:r>
        <w:tab/>
      </w:r>
      <w:r>
        <w:fldChar w:fldCharType="begin"/>
      </w:r>
      <w:r>
        <w:instrText xml:space="preserve"> PAGEREF _Toc20393512 \h </w:instrText>
      </w:r>
      <w:r>
        <w:fldChar w:fldCharType="separate"/>
      </w:r>
      <w:r>
        <w:t>8</w:t>
      </w:r>
      <w:r>
        <w:fldChar w:fldCharType="end"/>
      </w:r>
    </w:p>
    <w:p w14:paraId="2256D31E" w14:textId="650EFD45" w:rsidR="00254B23" w:rsidRDefault="00254B23">
      <w:pPr>
        <w:pStyle w:val="TOC1"/>
        <w:rPr>
          <w:rFonts w:eastAsiaTheme="minorEastAsia"/>
          <w:b w:val="0"/>
          <w:color w:val="auto"/>
          <w:lang w:eastAsia="en-GB"/>
        </w:rPr>
      </w:pPr>
      <w:r w:rsidRPr="000919BB">
        <w:rPr>
          <w:rFonts w:ascii="Calibri" w:hAnsi="Calibri" w:cs="Calibri"/>
        </w:rPr>
        <w:t>5.</w:t>
      </w:r>
      <w:r>
        <w:rPr>
          <w:rFonts w:eastAsiaTheme="minorEastAsia"/>
          <w:b w:val="0"/>
          <w:color w:val="auto"/>
          <w:lang w:eastAsia="en-GB"/>
        </w:rPr>
        <w:tab/>
      </w:r>
      <w:r>
        <w:t>COMMUNICATION BETWEEN THE DECK OFFICER AND THE VTS CENTRE</w:t>
      </w:r>
      <w:r>
        <w:tab/>
      </w:r>
      <w:r>
        <w:fldChar w:fldCharType="begin"/>
      </w:r>
      <w:r>
        <w:instrText xml:space="preserve"> PAGEREF _Toc20393513 \h </w:instrText>
      </w:r>
      <w:r>
        <w:fldChar w:fldCharType="separate"/>
      </w:r>
      <w:r>
        <w:t>9</w:t>
      </w:r>
      <w:r>
        <w:fldChar w:fldCharType="end"/>
      </w:r>
    </w:p>
    <w:p w14:paraId="77EDDEEA" w14:textId="2B8923C8" w:rsidR="00254B23" w:rsidRDefault="00254B23">
      <w:pPr>
        <w:pStyle w:val="TOC2"/>
        <w:rPr>
          <w:rFonts w:eastAsiaTheme="minorEastAsia"/>
          <w:color w:val="auto"/>
          <w:lang w:eastAsia="en-GB"/>
        </w:rPr>
      </w:pPr>
      <w:r w:rsidRPr="000919BB">
        <w:rPr>
          <w:rFonts w:ascii="Calibri" w:hAnsi="Calibri" w:cs="Calibri"/>
          <w:kern w:val="2"/>
          <w:lang w:val="en-US" w:eastAsia="zh-CN"/>
        </w:rPr>
        <w:t>5.1.</w:t>
      </w:r>
      <w:r>
        <w:rPr>
          <w:rFonts w:eastAsiaTheme="minorEastAsia"/>
          <w:color w:val="auto"/>
          <w:lang w:eastAsia="en-GB"/>
        </w:rPr>
        <w:tab/>
      </w:r>
      <w:r w:rsidRPr="000919BB">
        <w:rPr>
          <w:kern w:val="2"/>
          <w:lang w:val="en-US" w:eastAsia="zh-CN"/>
        </w:rPr>
        <w:t>Tools</w:t>
      </w:r>
      <w:r>
        <w:tab/>
      </w:r>
      <w:r>
        <w:fldChar w:fldCharType="begin"/>
      </w:r>
      <w:r>
        <w:instrText xml:space="preserve"> PAGEREF _Toc20393514 \h </w:instrText>
      </w:r>
      <w:r>
        <w:fldChar w:fldCharType="separate"/>
      </w:r>
      <w:r>
        <w:t>9</w:t>
      </w:r>
      <w:r>
        <w:fldChar w:fldCharType="end"/>
      </w:r>
    </w:p>
    <w:p w14:paraId="7B8DBFF9" w14:textId="3D6DDE36" w:rsidR="00254B23" w:rsidRDefault="00254B23">
      <w:pPr>
        <w:pStyle w:val="TOC2"/>
        <w:rPr>
          <w:rFonts w:eastAsiaTheme="minorEastAsia"/>
          <w:color w:val="auto"/>
          <w:lang w:eastAsia="en-GB"/>
        </w:rPr>
      </w:pPr>
      <w:r w:rsidRPr="000919BB">
        <w:rPr>
          <w:rFonts w:ascii="Calibri" w:hAnsi="Calibri" w:cs="Calibri"/>
          <w:kern w:val="2"/>
          <w:lang w:val="en-US" w:eastAsia="zh-CN"/>
        </w:rPr>
        <w:t>5.2.</w:t>
      </w:r>
      <w:r>
        <w:rPr>
          <w:rFonts w:eastAsiaTheme="minorEastAsia"/>
          <w:color w:val="auto"/>
          <w:lang w:eastAsia="en-GB"/>
        </w:rPr>
        <w:tab/>
      </w:r>
      <w:r w:rsidRPr="000919BB">
        <w:rPr>
          <w:kern w:val="2"/>
          <w:lang w:val="en-US" w:eastAsia="zh-CN"/>
        </w:rPr>
        <w:t>Voice communication</w:t>
      </w:r>
      <w:r>
        <w:tab/>
      </w:r>
      <w:r>
        <w:fldChar w:fldCharType="begin"/>
      </w:r>
      <w:r>
        <w:instrText xml:space="preserve"> PAGEREF _Toc20393515 \h </w:instrText>
      </w:r>
      <w:r>
        <w:fldChar w:fldCharType="separate"/>
      </w:r>
      <w:r>
        <w:t>9</w:t>
      </w:r>
      <w:r>
        <w:fldChar w:fldCharType="end"/>
      </w:r>
    </w:p>
    <w:p w14:paraId="080AB529" w14:textId="409583D0" w:rsidR="00254B23" w:rsidRDefault="00254B23">
      <w:pPr>
        <w:pStyle w:val="TOC2"/>
        <w:rPr>
          <w:rFonts w:eastAsiaTheme="minorEastAsia"/>
          <w:color w:val="auto"/>
          <w:lang w:eastAsia="en-GB"/>
        </w:rPr>
      </w:pPr>
      <w:r w:rsidRPr="000919BB">
        <w:rPr>
          <w:rFonts w:ascii="Calibri" w:hAnsi="Calibri" w:cs="Calibri"/>
        </w:rPr>
        <w:t>5.3.</w:t>
      </w:r>
      <w:r>
        <w:rPr>
          <w:rFonts w:eastAsiaTheme="minorEastAsia"/>
          <w:color w:val="auto"/>
          <w:lang w:eastAsia="en-GB"/>
        </w:rPr>
        <w:tab/>
      </w:r>
      <w:r>
        <w:t>Requirements of communications</w:t>
      </w:r>
      <w:r>
        <w:tab/>
      </w:r>
      <w:r>
        <w:fldChar w:fldCharType="begin"/>
      </w:r>
      <w:r>
        <w:instrText xml:space="preserve"> PAGEREF _Toc20393516 \h </w:instrText>
      </w:r>
      <w:r>
        <w:fldChar w:fldCharType="separate"/>
      </w:r>
      <w:r>
        <w:t>9</w:t>
      </w:r>
      <w:r>
        <w:fldChar w:fldCharType="end"/>
      </w:r>
    </w:p>
    <w:p w14:paraId="1DD4A98F" w14:textId="448A6716" w:rsidR="00254B23" w:rsidRDefault="00254B23">
      <w:pPr>
        <w:pStyle w:val="TOC2"/>
        <w:rPr>
          <w:rFonts w:eastAsiaTheme="minorEastAsia"/>
          <w:color w:val="auto"/>
          <w:lang w:eastAsia="en-GB"/>
        </w:rPr>
      </w:pPr>
      <w:r w:rsidRPr="000919BB">
        <w:rPr>
          <w:rFonts w:ascii="Calibri" w:hAnsi="Calibri" w:cs="Calibri"/>
        </w:rPr>
        <w:t>5.4.</w:t>
      </w:r>
      <w:r>
        <w:rPr>
          <w:rFonts w:eastAsiaTheme="minorEastAsia"/>
          <w:color w:val="auto"/>
          <w:lang w:eastAsia="en-GB"/>
        </w:rPr>
        <w:tab/>
      </w:r>
      <w:r>
        <w:t>Voice communication In VTS</w:t>
      </w:r>
      <w:r>
        <w:tab/>
      </w:r>
      <w:r>
        <w:fldChar w:fldCharType="begin"/>
      </w:r>
      <w:r>
        <w:instrText xml:space="preserve"> PAGEREF _Toc20393517 \h </w:instrText>
      </w:r>
      <w:r>
        <w:fldChar w:fldCharType="separate"/>
      </w:r>
      <w:r>
        <w:t>9</w:t>
      </w:r>
      <w:r>
        <w:fldChar w:fldCharType="end"/>
      </w:r>
    </w:p>
    <w:p w14:paraId="02798741" w14:textId="1CF53BCA" w:rsidR="00254B23" w:rsidRDefault="00254B23">
      <w:pPr>
        <w:pStyle w:val="TOC1"/>
        <w:rPr>
          <w:rFonts w:eastAsiaTheme="minorEastAsia"/>
          <w:b w:val="0"/>
          <w:color w:val="auto"/>
          <w:lang w:eastAsia="en-GB"/>
        </w:rPr>
      </w:pPr>
      <w:r w:rsidRPr="000919BB">
        <w:rPr>
          <w:rFonts w:ascii="Calibri" w:hAnsi="Calibri" w:cs="Calibri"/>
        </w:rPr>
        <w:t>6.</w:t>
      </w:r>
      <w:r>
        <w:rPr>
          <w:rFonts w:eastAsiaTheme="minorEastAsia"/>
          <w:b w:val="0"/>
          <w:color w:val="auto"/>
          <w:lang w:eastAsia="en-GB"/>
        </w:rPr>
        <w:tab/>
      </w:r>
      <w:r>
        <w:t>TRAINING ACTIVITIES</w:t>
      </w:r>
      <w:r>
        <w:tab/>
      </w:r>
      <w:r>
        <w:fldChar w:fldCharType="begin"/>
      </w:r>
      <w:r>
        <w:instrText xml:space="preserve"> PAGEREF _Toc20393518 \h </w:instrText>
      </w:r>
      <w:r>
        <w:fldChar w:fldCharType="separate"/>
      </w:r>
      <w:r>
        <w:t>9</w:t>
      </w:r>
      <w:r>
        <w:fldChar w:fldCharType="end"/>
      </w:r>
    </w:p>
    <w:p w14:paraId="0B4673DA" w14:textId="2DD4F8EE" w:rsidR="00254B23" w:rsidRDefault="00254B23">
      <w:pPr>
        <w:pStyle w:val="TOC2"/>
        <w:rPr>
          <w:rFonts w:eastAsiaTheme="minorEastAsia"/>
          <w:color w:val="auto"/>
          <w:lang w:eastAsia="en-GB"/>
        </w:rPr>
      </w:pPr>
      <w:r w:rsidRPr="000919BB">
        <w:rPr>
          <w:rFonts w:ascii="Calibri" w:hAnsi="Calibri" w:cs="Calibri"/>
        </w:rPr>
        <w:t>6.1.</w:t>
      </w:r>
      <w:r>
        <w:rPr>
          <w:rFonts w:eastAsiaTheme="minorEastAsia"/>
          <w:color w:val="auto"/>
          <w:lang w:eastAsia="en-GB"/>
        </w:rPr>
        <w:tab/>
      </w:r>
      <w:r>
        <w:t>Theory training</w:t>
      </w:r>
      <w:r>
        <w:tab/>
      </w:r>
      <w:r>
        <w:fldChar w:fldCharType="begin"/>
      </w:r>
      <w:r>
        <w:instrText xml:space="preserve"> PAGEREF _Toc20393519 \h </w:instrText>
      </w:r>
      <w:r>
        <w:fldChar w:fldCharType="separate"/>
      </w:r>
      <w:r>
        <w:t>10</w:t>
      </w:r>
      <w:r>
        <w:fldChar w:fldCharType="end"/>
      </w:r>
    </w:p>
    <w:p w14:paraId="28D71E42" w14:textId="3737B6D6" w:rsidR="00254B23" w:rsidRDefault="00254B23">
      <w:pPr>
        <w:pStyle w:val="TOC2"/>
        <w:rPr>
          <w:rFonts w:eastAsiaTheme="minorEastAsia"/>
          <w:color w:val="auto"/>
          <w:lang w:eastAsia="en-GB"/>
        </w:rPr>
      </w:pPr>
      <w:r w:rsidRPr="000919BB">
        <w:rPr>
          <w:rFonts w:ascii="Calibri" w:hAnsi="Calibri" w:cs="Calibri"/>
        </w:rPr>
        <w:t>6.2.</w:t>
      </w:r>
      <w:r>
        <w:rPr>
          <w:rFonts w:eastAsiaTheme="minorEastAsia"/>
          <w:color w:val="auto"/>
          <w:lang w:eastAsia="en-GB"/>
        </w:rPr>
        <w:tab/>
      </w:r>
      <w:r>
        <w:t>Practical training</w:t>
      </w:r>
      <w:r>
        <w:tab/>
      </w:r>
      <w:r>
        <w:fldChar w:fldCharType="begin"/>
      </w:r>
      <w:r>
        <w:instrText xml:space="preserve"> PAGEREF _Toc20393520 \h </w:instrText>
      </w:r>
      <w:r>
        <w:fldChar w:fldCharType="separate"/>
      </w:r>
      <w:r>
        <w:t>10</w:t>
      </w:r>
      <w:r>
        <w:fldChar w:fldCharType="end"/>
      </w:r>
    </w:p>
    <w:p w14:paraId="5FB08CF4" w14:textId="742B1D52" w:rsidR="00254B23" w:rsidRDefault="00254B23">
      <w:pPr>
        <w:pStyle w:val="TOC2"/>
        <w:rPr>
          <w:rFonts w:eastAsiaTheme="minorEastAsia"/>
          <w:color w:val="auto"/>
          <w:lang w:eastAsia="en-GB"/>
        </w:rPr>
      </w:pPr>
      <w:r w:rsidRPr="000919BB">
        <w:rPr>
          <w:rFonts w:ascii="Calibri" w:hAnsi="Calibri" w:cs="Calibri"/>
        </w:rPr>
        <w:t>6.3.</w:t>
      </w:r>
      <w:r>
        <w:rPr>
          <w:rFonts w:eastAsiaTheme="minorEastAsia"/>
          <w:color w:val="auto"/>
          <w:lang w:eastAsia="en-GB"/>
        </w:rPr>
        <w:tab/>
      </w:r>
      <w:r>
        <w:t>Equipment Training</w:t>
      </w:r>
      <w:r>
        <w:tab/>
      </w:r>
      <w:r>
        <w:fldChar w:fldCharType="begin"/>
      </w:r>
      <w:r>
        <w:instrText xml:space="preserve"> PAGEREF _Toc20393521 \h </w:instrText>
      </w:r>
      <w:r>
        <w:fldChar w:fldCharType="separate"/>
      </w:r>
      <w:r>
        <w:t>10</w:t>
      </w:r>
      <w:r>
        <w:fldChar w:fldCharType="end"/>
      </w:r>
    </w:p>
    <w:p w14:paraId="131C4612" w14:textId="3DA1073C" w:rsidR="00254B23" w:rsidRDefault="00254B23">
      <w:pPr>
        <w:pStyle w:val="TOC3"/>
        <w:tabs>
          <w:tab w:val="left" w:pos="1134"/>
          <w:tab w:val="right" w:leader="dot" w:pos="10195"/>
        </w:tabs>
        <w:rPr>
          <w:rFonts w:eastAsiaTheme="minorEastAsia"/>
          <w:noProof/>
          <w:sz w:val="22"/>
          <w:lang w:eastAsia="en-GB"/>
        </w:rPr>
      </w:pPr>
      <w:r w:rsidRPr="000919BB">
        <w:rPr>
          <w:rFonts w:ascii="Calibri" w:hAnsi="Calibri" w:cs="Calibri"/>
          <w:noProof/>
        </w:rPr>
        <w:t>6.3.1.</w:t>
      </w:r>
      <w:r>
        <w:rPr>
          <w:rFonts w:eastAsiaTheme="minorEastAsia"/>
          <w:noProof/>
          <w:sz w:val="22"/>
          <w:lang w:eastAsia="en-GB"/>
        </w:rPr>
        <w:tab/>
      </w:r>
      <w:r>
        <w:rPr>
          <w:noProof/>
        </w:rPr>
        <w:t>VHF</w:t>
      </w:r>
      <w:r>
        <w:rPr>
          <w:noProof/>
        </w:rPr>
        <w:tab/>
      </w:r>
      <w:r>
        <w:rPr>
          <w:noProof/>
        </w:rPr>
        <w:fldChar w:fldCharType="begin"/>
      </w:r>
      <w:r>
        <w:rPr>
          <w:noProof/>
        </w:rPr>
        <w:instrText xml:space="preserve"> PAGEREF _Toc20393522 \h </w:instrText>
      </w:r>
      <w:r>
        <w:rPr>
          <w:noProof/>
        </w:rPr>
      </w:r>
      <w:r>
        <w:rPr>
          <w:noProof/>
        </w:rPr>
        <w:fldChar w:fldCharType="separate"/>
      </w:r>
      <w:r>
        <w:rPr>
          <w:noProof/>
        </w:rPr>
        <w:t>10</w:t>
      </w:r>
      <w:r>
        <w:rPr>
          <w:noProof/>
        </w:rPr>
        <w:fldChar w:fldCharType="end"/>
      </w:r>
    </w:p>
    <w:p w14:paraId="3EB8DF08" w14:textId="5AF75824" w:rsidR="00254B23" w:rsidRDefault="00254B23">
      <w:pPr>
        <w:pStyle w:val="TOC3"/>
        <w:tabs>
          <w:tab w:val="left" w:pos="1134"/>
          <w:tab w:val="right" w:leader="dot" w:pos="10195"/>
        </w:tabs>
        <w:rPr>
          <w:rFonts w:eastAsiaTheme="minorEastAsia"/>
          <w:noProof/>
          <w:sz w:val="22"/>
          <w:lang w:eastAsia="en-GB"/>
        </w:rPr>
      </w:pPr>
      <w:r w:rsidRPr="000919BB">
        <w:rPr>
          <w:rFonts w:ascii="Calibri" w:hAnsi="Calibri" w:cs="Calibri"/>
          <w:noProof/>
        </w:rPr>
        <w:t>6.3.2.</w:t>
      </w:r>
      <w:r>
        <w:rPr>
          <w:rFonts w:eastAsiaTheme="minorEastAsia"/>
          <w:noProof/>
          <w:sz w:val="22"/>
          <w:lang w:eastAsia="en-GB"/>
        </w:rPr>
        <w:tab/>
      </w:r>
      <w:r>
        <w:rPr>
          <w:noProof/>
        </w:rPr>
        <w:t>ECDIS</w:t>
      </w:r>
      <w:r>
        <w:rPr>
          <w:noProof/>
        </w:rPr>
        <w:tab/>
      </w:r>
      <w:r>
        <w:rPr>
          <w:noProof/>
        </w:rPr>
        <w:fldChar w:fldCharType="begin"/>
      </w:r>
      <w:r>
        <w:rPr>
          <w:noProof/>
        </w:rPr>
        <w:instrText xml:space="preserve"> PAGEREF _Toc20393523 \h </w:instrText>
      </w:r>
      <w:r>
        <w:rPr>
          <w:noProof/>
        </w:rPr>
      </w:r>
      <w:r>
        <w:rPr>
          <w:noProof/>
        </w:rPr>
        <w:fldChar w:fldCharType="separate"/>
      </w:r>
      <w:r>
        <w:rPr>
          <w:noProof/>
        </w:rPr>
        <w:t>11</w:t>
      </w:r>
      <w:r>
        <w:rPr>
          <w:noProof/>
        </w:rPr>
        <w:fldChar w:fldCharType="end"/>
      </w:r>
    </w:p>
    <w:p w14:paraId="5550FC1D" w14:textId="3CDA50C0" w:rsidR="00254B23" w:rsidRDefault="00254B23">
      <w:pPr>
        <w:pStyle w:val="TOC2"/>
        <w:rPr>
          <w:rFonts w:eastAsiaTheme="minorEastAsia"/>
          <w:color w:val="auto"/>
          <w:lang w:eastAsia="en-GB"/>
        </w:rPr>
      </w:pPr>
      <w:r w:rsidRPr="000919BB">
        <w:rPr>
          <w:rFonts w:ascii="Calibri" w:hAnsi="Calibri" w:cs="Calibri"/>
          <w:kern w:val="2"/>
        </w:rPr>
        <w:t>6.4.</w:t>
      </w:r>
      <w:r>
        <w:rPr>
          <w:rFonts w:eastAsiaTheme="minorEastAsia"/>
          <w:color w:val="auto"/>
          <w:lang w:eastAsia="en-GB"/>
        </w:rPr>
        <w:tab/>
      </w:r>
      <w:r w:rsidRPr="000919BB">
        <w:rPr>
          <w:kern w:val="2"/>
        </w:rPr>
        <w:t>Considerations for Vessels in the VTS area</w:t>
      </w:r>
      <w:r>
        <w:tab/>
      </w:r>
      <w:r>
        <w:fldChar w:fldCharType="begin"/>
      </w:r>
      <w:r>
        <w:instrText xml:space="preserve"> PAGEREF _Toc20393524 \h </w:instrText>
      </w:r>
      <w:r>
        <w:fldChar w:fldCharType="separate"/>
      </w:r>
      <w:r>
        <w:t>11</w:t>
      </w:r>
      <w:r>
        <w:fldChar w:fldCharType="end"/>
      </w:r>
    </w:p>
    <w:p w14:paraId="1EE4C5F2" w14:textId="44F5C02F" w:rsidR="00254B23" w:rsidRDefault="00254B23">
      <w:pPr>
        <w:pStyle w:val="TOC2"/>
        <w:rPr>
          <w:rFonts w:eastAsiaTheme="minorEastAsia"/>
          <w:color w:val="auto"/>
          <w:lang w:eastAsia="en-GB"/>
        </w:rPr>
      </w:pPr>
      <w:r w:rsidRPr="000919BB">
        <w:rPr>
          <w:rFonts w:ascii="Calibri" w:hAnsi="Calibri" w:cs="Calibri"/>
        </w:rPr>
        <w:t>6.5.</w:t>
      </w:r>
      <w:r>
        <w:rPr>
          <w:rFonts w:eastAsiaTheme="minorEastAsia"/>
          <w:color w:val="auto"/>
          <w:lang w:eastAsia="en-GB"/>
        </w:rPr>
        <w:tab/>
      </w:r>
      <w:r>
        <w:t>Incidents and Emergencies</w:t>
      </w:r>
      <w:r>
        <w:tab/>
      </w:r>
      <w:r>
        <w:fldChar w:fldCharType="begin"/>
      </w:r>
      <w:r>
        <w:instrText xml:space="preserve"> PAGEREF _Toc20393525 \h </w:instrText>
      </w:r>
      <w:r>
        <w:fldChar w:fldCharType="separate"/>
      </w:r>
      <w:r>
        <w:t>11</w:t>
      </w:r>
      <w:r>
        <w:fldChar w:fldCharType="end"/>
      </w:r>
    </w:p>
    <w:p w14:paraId="498A8D7C" w14:textId="5937F34E" w:rsidR="00254B23" w:rsidRDefault="00254B23">
      <w:pPr>
        <w:pStyle w:val="TOC2"/>
        <w:rPr>
          <w:rFonts w:eastAsiaTheme="minorEastAsia"/>
          <w:color w:val="auto"/>
          <w:lang w:eastAsia="en-GB"/>
        </w:rPr>
      </w:pPr>
      <w:r w:rsidRPr="000919BB">
        <w:rPr>
          <w:rFonts w:ascii="Calibri" w:hAnsi="Calibri" w:cs="Calibri"/>
        </w:rPr>
        <w:t>6.6.</w:t>
      </w:r>
      <w:r>
        <w:rPr>
          <w:rFonts w:eastAsiaTheme="minorEastAsia"/>
          <w:color w:val="auto"/>
          <w:lang w:eastAsia="en-GB"/>
        </w:rPr>
        <w:tab/>
      </w:r>
      <w:r>
        <w:t>Familiarisation activities</w:t>
      </w:r>
      <w:r>
        <w:tab/>
      </w:r>
      <w:r>
        <w:fldChar w:fldCharType="begin"/>
      </w:r>
      <w:r>
        <w:instrText xml:space="preserve"> PAGEREF _Toc20393526 \h </w:instrText>
      </w:r>
      <w:r>
        <w:fldChar w:fldCharType="separate"/>
      </w:r>
      <w:r>
        <w:t>12</w:t>
      </w:r>
      <w:r>
        <w:fldChar w:fldCharType="end"/>
      </w:r>
    </w:p>
    <w:p w14:paraId="6362AD34" w14:textId="3DE2B0AF" w:rsidR="00254B23" w:rsidRDefault="00254B23">
      <w:pPr>
        <w:pStyle w:val="TOC2"/>
        <w:rPr>
          <w:rFonts w:eastAsiaTheme="minorEastAsia"/>
          <w:color w:val="auto"/>
          <w:lang w:eastAsia="en-GB"/>
        </w:rPr>
      </w:pPr>
      <w:r w:rsidRPr="000919BB">
        <w:rPr>
          <w:rFonts w:ascii="Calibri" w:hAnsi="Calibri" w:cs="Calibri"/>
        </w:rPr>
        <w:t>6.7.</w:t>
      </w:r>
      <w:r>
        <w:rPr>
          <w:rFonts w:eastAsiaTheme="minorEastAsia"/>
          <w:color w:val="auto"/>
          <w:lang w:eastAsia="en-GB"/>
        </w:rPr>
        <w:tab/>
      </w:r>
      <w:r>
        <w:t>Familiarisation between Allied Services and VTS</w:t>
      </w:r>
      <w:r>
        <w:tab/>
      </w:r>
      <w:r>
        <w:fldChar w:fldCharType="begin"/>
      </w:r>
      <w:r>
        <w:instrText xml:space="preserve"> PAGEREF _Toc20393527 \h </w:instrText>
      </w:r>
      <w:r>
        <w:fldChar w:fldCharType="separate"/>
      </w:r>
      <w:r>
        <w:t>12</w:t>
      </w:r>
      <w:r>
        <w:fldChar w:fldCharType="end"/>
      </w:r>
    </w:p>
    <w:p w14:paraId="5B9B97F4" w14:textId="16E43868" w:rsidR="00254B23" w:rsidRDefault="00254B23">
      <w:pPr>
        <w:pStyle w:val="TOC1"/>
        <w:rPr>
          <w:rFonts w:eastAsiaTheme="minorEastAsia"/>
          <w:b w:val="0"/>
          <w:color w:val="auto"/>
          <w:lang w:eastAsia="en-GB"/>
        </w:rPr>
      </w:pPr>
      <w:r w:rsidRPr="000919BB">
        <w:rPr>
          <w:rFonts w:ascii="Calibri" w:hAnsi="Calibri" w:cs="Calibri"/>
        </w:rPr>
        <w:t>7.</w:t>
      </w:r>
      <w:r>
        <w:rPr>
          <w:rFonts w:eastAsiaTheme="minorEastAsia"/>
          <w:b w:val="0"/>
          <w:color w:val="auto"/>
          <w:lang w:eastAsia="en-GB"/>
        </w:rPr>
        <w:tab/>
      </w:r>
      <w:r>
        <w:t>ACRONYMS &amp; DEFINITIONS</w:t>
      </w:r>
      <w:r>
        <w:tab/>
      </w:r>
      <w:r>
        <w:fldChar w:fldCharType="begin"/>
      </w:r>
      <w:r>
        <w:instrText xml:space="preserve"> PAGEREF _Toc20393528 \h </w:instrText>
      </w:r>
      <w:r>
        <w:fldChar w:fldCharType="separate"/>
      </w:r>
      <w:r>
        <w:t>12</w:t>
      </w:r>
      <w:r>
        <w:fldChar w:fldCharType="end"/>
      </w:r>
    </w:p>
    <w:p w14:paraId="7B215357" w14:textId="5548A723" w:rsidR="00254B23" w:rsidRDefault="00254B23">
      <w:pPr>
        <w:pStyle w:val="TOC2"/>
        <w:rPr>
          <w:rFonts w:eastAsiaTheme="minorEastAsia"/>
          <w:color w:val="auto"/>
          <w:lang w:eastAsia="en-GB"/>
        </w:rPr>
      </w:pPr>
      <w:r w:rsidRPr="000919BB">
        <w:rPr>
          <w:rFonts w:ascii="Calibri" w:hAnsi="Calibri" w:cs="Calibri"/>
        </w:rPr>
        <w:lastRenderedPageBreak/>
        <w:t>7.1.</w:t>
      </w:r>
      <w:r>
        <w:rPr>
          <w:rFonts w:eastAsiaTheme="minorEastAsia"/>
          <w:color w:val="auto"/>
          <w:lang w:eastAsia="en-GB"/>
        </w:rPr>
        <w:tab/>
      </w:r>
      <w:r>
        <w:t>Acronyms</w:t>
      </w:r>
      <w:r>
        <w:tab/>
      </w:r>
      <w:r>
        <w:fldChar w:fldCharType="begin"/>
      </w:r>
      <w:r>
        <w:instrText xml:space="preserve"> PAGEREF _Toc20393529 \h </w:instrText>
      </w:r>
      <w:r>
        <w:fldChar w:fldCharType="separate"/>
      </w:r>
      <w:r>
        <w:t>12</w:t>
      </w:r>
      <w:r>
        <w:fldChar w:fldCharType="end"/>
      </w:r>
    </w:p>
    <w:p w14:paraId="4887196E" w14:textId="3616D985" w:rsidR="00254B23" w:rsidRDefault="00254B23">
      <w:pPr>
        <w:pStyle w:val="TOC2"/>
        <w:rPr>
          <w:rFonts w:eastAsiaTheme="minorEastAsia"/>
          <w:color w:val="auto"/>
          <w:lang w:eastAsia="en-GB"/>
        </w:rPr>
      </w:pPr>
      <w:r w:rsidRPr="000919BB">
        <w:rPr>
          <w:rFonts w:ascii="Calibri" w:hAnsi="Calibri" w:cs="Calibri"/>
        </w:rPr>
        <w:t>7.2.</w:t>
      </w:r>
      <w:r>
        <w:rPr>
          <w:rFonts w:eastAsiaTheme="minorEastAsia"/>
          <w:color w:val="auto"/>
          <w:lang w:eastAsia="en-GB"/>
        </w:rPr>
        <w:tab/>
      </w:r>
      <w:r>
        <w:t>Definitions</w:t>
      </w:r>
      <w:r>
        <w:tab/>
      </w:r>
      <w:r>
        <w:fldChar w:fldCharType="begin"/>
      </w:r>
      <w:r>
        <w:instrText xml:space="preserve"> PAGEREF _Toc20393530 \h </w:instrText>
      </w:r>
      <w:r>
        <w:fldChar w:fldCharType="separate"/>
      </w:r>
      <w:r>
        <w:t>13</w:t>
      </w:r>
      <w:r>
        <w:fldChar w:fldCharType="end"/>
      </w:r>
    </w:p>
    <w:p w14:paraId="01E76F4D" w14:textId="497EA0EC" w:rsidR="00254B23" w:rsidRDefault="00254B23">
      <w:pPr>
        <w:pStyle w:val="TOC1"/>
        <w:rPr>
          <w:rFonts w:eastAsiaTheme="minorEastAsia"/>
          <w:b w:val="0"/>
          <w:color w:val="auto"/>
          <w:lang w:eastAsia="en-GB"/>
        </w:rPr>
      </w:pPr>
      <w:r w:rsidRPr="000919BB">
        <w:rPr>
          <w:rFonts w:ascii="Calibri" w:hAnsi="Calibri" w:cs="Calibri"/>
        </w:rPr>
        <w:t>8.</w:t>
      </w:r>
      <w:r>
        <w:rPr>
          <w:rFonts w:eastAsiaTheme="minorEastAsia"/>
          <w:b w:val="0"/>
          <w:color w:val="auto"/>
          <w:lang w:eastAsia="en-GB"/>
        </w:rPr>
        <w:tab/>
      </w:r>
      <w:r>
        <w:t>REFERENCES</w:t>
      </w:r>
      <w:r>
        <w:tab/>
      </w:r>
      <w:r>
        <w:fldChar w:fldCharType="begin"/>
      </w:r>
      <w:r>
        <w:instrText xml:space="preserve"> PAGEREF _Toc20393531 \h </w:instrText>
      </w:r>
      <w:r>
        <w:fldChar w:fldCharType="separate"/>
      </w:r>
      <w:r>
        <w:t>13</w:t>
      </w:r>
      <w:r>
        <w:fldChar w:fldCharType="end"/>
      </w:r>
    </w:p>
    <w:p w14:paraId="5FDF3C79" w14:textId="083C4362" w:rsidR="00642025" w:rsidRPr="0093492E" w:rsidRDefault="004A4EC4" w:rsidP="00BA5754">
      <w:pPr>
        <w:rPr>
          <w:noProof/>
        </w:rPr>
      </w:pPr>
      <w:r>
        <w:rPr>
          <w:noProof/>
        </w:rPr>
        <w:fldChar w:fldCharType="end"/>
      </w:r>
    </w:p>
    <w:p w14:paraId="121FEA6B" w14:textId="77777777" w:rsidR="0078486B" w:rsidRDefault="002F265A" w:rsidP="00C9558A">
      <w:pPr>
        <w:pStyle w:val="ListofFigures"/>
      </w:pPr>
      <w:r>
        <w:t>List of Tables</w:t>
      </w:r>
    </w:p>
    <w:p w14:paraId="6D70B308" w14:textId="77777777" w:rsidR="004D0CC3" w:rsidRDefault="00923B4D">
      <w:pPr>
        <w:pStyle w:val="TableofFigures"/>
        <w:rPr>
          <w:rFonts w:eastAsiaTheme="minorEastAsia"/>
          <w:i w:val="0"/>
          <w:noProof/>
          <w:lang w:eastAsia="en-GB"/>
        </w:rPr>
      </w:pPr>
      <w:r>
        <w:fldChar w:fldCharType="begin"/>
      </w:r>
      <w:r>
        <w:instrText xml:space="preserve"> TOC \t "Table caption" \c </w:instrText>
      </w:r>
      <w:r>
        <w:fldChar w:fldCharType="separate"/>
      </w:r>
      <w:r w:rsidR="004D0CC3">
        <w:rPr>
          <w:noProof/>
        </w:rPr>
        <w:t>Table 1</w:t>
      </w:r>
      <w:r w:rsidR="004D0CC3">
        <w:rPr>
          <w:rFonts w:eastAsiaTheme="minorEastAsia"/>
          <w:i w:val="0"/>
          <w:noProof/>
          <w:lang w:eastAsia="en-GB"/>
        </w:rPr>
        <w:tab/>
      </w:r>
      <w:r w:rsidR="004D0CC3">
        <w:rPr>
          <w:noProof/>
        </w:rPr>
        <w:t>Examples of practical training elements</w:t>
      </w:r>
      <w:r w:rsidR="004D0CC3">
        <w:rPr>
          <w:noProof/>
        </w:rPr>
        <w:tab/>
      </w:r>
      <w:r w:rsidR="004D0CC3">
        <w:rPr>
          <w:noProof/>
        </w:rPr>
        <w:fldChar w:fldCharType="begin"/>
      </w:r>
      <w:r w:rsidR="004D0CC3">
        <w:rPr>
          <w:noProof/>
        </w:rPr>
        <w:instrText xml:space="preserve"> PAGEREF _Toc20323369 \h </w:instrText>
      </w:r>
      <w:r w:rsidR="004D0CC3">
        <w:rPr>
          <w:noProof/>
        </w:rPr>
      </w:r>
      <w:r w:rsidR="004D0CC3">
        <w:rPr>
          <w:noProof/>
        </w:rPr>
        <w:fldChar w:fldCharType="separate"/>
      </w:r>
      <w:r w:rsidR="004D0CC3">
        <w:rPr>
          <w:noProof/>
        </w:rPr>
        <w:t>10</w:t>
      </w:r>
      <w:r w:rsidR="004D0CC3">
        <w:rPr>
          <w:noProof/>
        </w:rPr>
        <w:fldChar w:fldCharType="end"/>
      </w:r>
    </w:p>
    <w:p w14:paraId="17912189" w14:textId="77777777" w:rsidR="004D0CC3" w:rsidRDefault="004D0CC3">
      <w:pPr>
        <w:pStyle w:val="TableofFigures"/>
        <w:rPr>
          <w:rFonts w:eastAsiaTheme="minorEastAsia"/>
          <w:i w:val="0"/>
          <w:noProof/>
          <w:lang w:eastAsia="en-GB"/>
        </w:rPr>
      </w:pPr>
      <w:r>
        <w:rPr>
          <w:noProof/>
        </w:rPr>
        <w:t>Table 2</w:t>
      </w:r>
      <w:r>
        <w:rPr>
          <w:rFonts w:eastAsiaTheme="minorEastAsia"/>
          <w:i w:val="0"/>
          <w:noProof/>
          <w:lang w:eastAsia="en-GB"/>
        </w:rPr>
        <w:tab/>
      </w:r>
      <w:r>
        <w:rPr>
          <w:noProof/>
        </w:rPr>
        <w:t>Examples of VTS factors that can be considered in ECDIS practical training</w:t>
      </w:r>
      <w:r>
        <w:rPr>
          <w:noProof/>
        </w:rPr>
        <w:tab/>
      </w:r>
      <w:r>
        <w:rPr>
          <w:noProof/>
        </w:rPr>
        <w:fldChar w:fldCharType="begin"/>
      </w:r>
      <w:r>
        <w:rPr>
          <w:noProof/>
        </w:rPr>
        <w:instrText xml:space="preserve"> PAGEREF _Toc20323370 \h </w:instrText>
      </w:r>
      <w:r>
        <w:rPr>
          <w:noProof/>
        </w:rPr>
      </w:r>
      <w:r>
        <w:rPr>
          <w:noProof/>
        </w:rPr>
        <w:fldChar w:fldCharType="separate"/>
      </w:r>
      <w:r>
        <w:rPr>
          <w:noProof/>
        </w:rPr>
        <w:t>11</w:t>
      </w:r>
      <w:r>
        <w:rPr>
          <w:noProof/>
        </w:rPr>
        <w:fldChar w:fldCharType="end"/>
      </w:r>
    </w:p>
    <w:p w14:paraId="35C04057" w14:textId="77777777" w:rsidR="004D0CC3" w:rsidRDefault="004D0CC3">
      <w:pPr>
        <w:pStyle w:val="TableofFigures"/>
        <w:rPr>
          <w:rFonts w:eastAsiaTheme="minorEastAsia"/>
          <w:i w:val="0"/>
          <w:noProof/>
          <w:lang w:eastAsia="en-GB"/>
        </w:rPr>
      </w:pPr>
      <w:r>
        <w:rPr>
          <w:noProof/>
        </w:rPr>
        <w:t>Table 3</w:t>
      </w:r>
      <w:r>
        <w:rPr>
          <w:rFonts w:eastAsiaTheme="minorEastAsia"/>
          <w:i w:val="0"/>
          <w:noProof/>
          <w:lang w:eastAsia="en-GB"/>
        </w:rPr>
        <w:tab/>
      </w:r>
      <w:r>
        <w:rPr>
          <w:noProof/>
        </w:rPr>
        <w:t>VTS factors that may be considered when a ship is in a VTS area</w:t>
      </w:r>
      <w:r>
        <w:rPr>
          <w:noProof/>
        </w:rPr>
        <w:tab/>
      </w:r>
      <w:r>
        <w:rPr>
          <w:noProof/>
        </w:rPr>
        <w:fldChar w:fldCharType="begin"/>
      </w:r>
      <w:r>
        <w:rPr>
          <w:noProof/>
        </w:rPr>
        <w:instrText xml:space="preserve"> PAGEREF _Toc20323371 \h </w:instrText>
      </w:r>
      <w:r>
        <w:rPr>
          <w:noProof/>
        </w:rPr>
      </w:r>
      <w:r>
        <w:rPr>
          <w:noProof/>
        </w:rPr>
        <w:fldChar w:fldCharType="separate"/>
      </w:r>
      <w:r>
        <w:rPr>
          <w:noProof/>
        </w:rPr>
        <w:t>11</w:t>
      </w:r>
      <w:r>
        <w:rPr>
          <w:noProof/>
        </w:rPr>
        <w:fldChar w:fldCharType="end"/>
      </w:r>
    </w:p>
    <w:p w14:paraId="2B710C98" w14:textId="77777777" w:rsidR="004D0CC3" w:rsidRDefault="004D0CC3">
      <w:pPr>
        <w:pStyle w:val="TableofFigures"/>
        <w:rPr>
          <w:rFonts w:eastAsiaTheme="minorEastAsia"/>
          <w:i w:val="0"/>
          <w:noProof/>
          <w:lang w:eastAsia="en-GB"/>
        </w:rPr>
      </w:pPr>
      <w:r>
        <w:rPr>
          <w:noProof/>
        </w:rPr>
        <w:t>Table 4</w:t>
      </w:r>
      <w:r>
        <w:rPr>
          <w:rFonts w:eastAsiaTheme="minorEastAsia"/>
          <w:i w:val="0"/>
          <w:noProof/>
          <w:lang w:eastAsia="en-GB"/>
        </w:rPr>
        <w:tab/>
      </w:r>
      <w:r>
        <w:rPr>
          <w:noProof/>
        </w:rPr>
        <w:t>Example</w:t>
      </w:r>
      <w:r>
        <w:rPr>
          <w:noProof/>
          <w:lang w:eastAsia="zh-CN"/>
        </w:rPr>
        <w:t>s</w:t>
      </w:r>
      <w:r>
        <w:rPr>
          <w:noProof/>
        </w:rPr>
        <w:t xml:space="preserve"> of incidents and emergencies</w:t>
      </w:r>
      <w:r>
        <w:rPr>
          <w:noProof/>
        </w:rPr>
        <w:tab/>
      </w:r>
      <w:r>
        <w:rPr>
          <w:noProof/>
        </w:rPr>
        <w:fldChar w:fldCharType="begin"/>
      </w:r>
      <w:r>
        <w:rPr>
          <w:noProof/>
        </w:rPr>
        <w:instrText xml:space="preserve"> PAGEREF _Toc20323372 \h </w:instrText>
      </w:r>
      <w:r>
        <w:rPr>
          <w:noProof/>
        </w:rPr>
      </w:r>
      <w:r>
        <w:rPr>
          <w:noProof/>
        </w:rPr>
        <w:fldChar w:fldCharType="separate"/>
      </w:r>
      <w:r>
        <w:rPr>
          <w:noProof/>
        </w:rPr>
        <w:t>12</w:t>
      </w:r>
      <w:r>
        <w:rPr>
          <w:noProof/>
        </w:rPr>
        <w:fldChar w:fldCharType="end"/>
      </w:r>
    </w:p>
    <w:p w14:paraId="2AFCE588" w14:textId="77777777" w:rsidR="00161325" w:rsidRPr="00C91630" w:rsidRDefault="00923B4D" w:rsidP="00BA5754">
      <w:r>
        <w:fldChar w:fldCharType="end"/>
      </w:r>
    </w:p>
    <w:p w14:paraId="42FE62BB" w14:textId="77777777" w:rsidR="00B07717" w:rsidRPr="00161325" w:rsidRDefault="00B07717" w:rsidP="007D1805">
      <w:pPr>
        <w:pStyle w:val="TableofFigures"/>
      </w:pPr>
    </w:p>
    <w:p w14:paraId="341E6EFC" w14:textId="77777777" w:rsidR="00790277" w:rsidRPr="002957B1" w:rsidRDefault="00790277" w:rsidP="003274DB">
      <w:pPr>
        <w:rPr>
          <w:rPrChange w:id="5" w:author="Plenary Room" w:date="2019-09-26T14:59:00Z">
            <w:rPr>
              <w:lang w:val="fr-FR"/>
            </w:rPr>
          </w:rPrChange>
        </w:rPr>
        <w:sectPr w:rsidR="00790277" w:rsidRPr="002957B1" w:rsidSect="00C716E5">
          <w:headerReference w:type="even" r:id="rId18"/>
          <w:headerReference w:type="default" r:id="rId19"/>
          <w:headerReference w:type="first" r:id="rId20"/>
          <w:footerReference w:type="first" r:id="rId21"/>
          <w:pgSz w:w="11906" w:h="16838" w:code="9"/>
          <w:pgMar w:top="567" w:right="794" w:bottom="567" w:left="907" w:header="850" w:footer="567" w:gutter="0"/>
          <w:cols w:space="708"/>
          <w:titlePg/>
          <w:docGrid w:linePitch="360"/>
        </w:sectPr>
      </w:pPr>
    </w:p>
    <w:p w14:paraId="0E94853A" w14:textId="77777777" w:rsidR="004D0CC3" w:rsidRDefault="004D0CC3" w:rsidP="00673611">
      <w:pPr>
        <w:pStyle w:val="Heading1"/>
        <w:numPr>
          <w:ilvl w:val="0"/>
          <w:numId w:val="48"/>
        </w:numPr>
        <w:rPr>
          <w:lang w:eastAsia="zh-CN"/>
        </w:rPr>
      </w:pPr>
      <w:bookmarkStart w:id="6" w:name="_Toc20315195"/>
      <w:bookmarkStart w:id="7" w:name="_Toc20393493"/>
      <w:r w:rsidRPr="00F7716A">
        <w:rPr>
          <w:lang w:eastAsia="zh-CN"/>
        </w:rPr>
        <w:lastRenderedPageBreak/>
        <w:t>INTRODUCTION</w:t>
      </w:r>
      <w:bookmarkEnd w:id="6"/>
      <w:bookmarkEnd w:id="7"/>
    </w:p>
    <w:p w14:paraId="72C7C714" w14:textId="77777777" w:rsidR="003743FB" w:rsidRPr="003743FB" w:rsidRDefault="003743FB" w:rsidP="003743FB">
      <w:pPr>
        <w:pStyle w:val="Heading1separatationline"/>
        <w:rPr>
          <w:lang w:eastAsia="zh-CN"/>
        </w:rPr>
      </w:pPr>
    </w:p>
    <w:p w14:paraId="752D2F44" w14:textId="77777777" w:rsidR="004D0CC3" w:rsidRDefault="004D0CC3" w:rsidP="00673611">
      <w:pPr>
        <w:pStyle w:val="Heading2"/>
        <w:keepLines w:val="0"/>
        <w:numPr>
          <w:ilvl w:val="1"/>
          <w:numId w:val="34"/>
        </w:numPr>
        <w:spacing w:line="240" w:lineRule="auto"/>
        <w:ind w:right="0"/>
      </w:pPr>
      <w:bookmarkStart w:id="8" w:name="_Toc20393494"/>
      <w:r>
        <w:t>Background</w:t>
      </w:r>
      <w:bookmarkEnd w:id="8"/>
    </w:p>
    <w:p w14:paraId="617B3E36" w14:textId="77777777" w:rsidR="003743FB" w:rsidRPr="003743FB" w:rsidRDefault="003743FB" w:rsidP="003743FB">
      <w:pPr>
        <w:pStyle w:val="Heading2separationline"/>
      </w:pPr>
    </w:p>
    <w:p w14:paraId="500E76DB" w14:textId="77777777" w:rsidR="004D0CC3" w:rsidRDefault="004D0CC3" w:rsidP="004D0CC3">
      <w:pPr>
        <w:pStyle w:val="BodyText"/>
        <w:jc w:val="both"/>
        <w:rPr>
          <w:lang w:eastAsia="zh-CN"/>
        </w:rPr>
      </w:pPr>
      <w:r>
        <w:t>An effective Vessel Traffic Service improves the safety and efficiency of navigation, the safety of life at sea and</w:t>
      </w:r>
      <w:r>
        <w:rPr>
          <w:rFonts w:hint="eastAsia"/>
        </w:rPr>
        <w:t xml:space="preserve"> </w:t>
      </w:r>
      <w:r>
        <w:t>the protection of the marine environment from possible adverse effects of maritime traffic.</w:t>
      </w:r>
    </w:p>
    <w:p w14:paraId="55F29636" w14:textId="77777777" w:rsidR="004D0CC3" w:rsidRDefault="004D0CC3" w:rsidP="004D0CC3">
      <w:pPr>
        <w:pStyle w:val="BodyText"/>
        <w:jc w:val="both"/>
        <w:rPr>
          <w:lang w:eastAsia="zh-CN"/>
        </w:rPr>
      </w:pPr>
      <w:r>
        <w:rPr>
          <w:lang w:val="en-US"/>
        </w:rPr>
        <w:t>SOLAS regulation V/12</w:t>
      </w:r>
      <w:r>
        <w:t xml:space="preserve"> provides the basis for Vessel Traffic Services (VTS) and is supported by IMO resolutions and circulars. The importance of VTS </w:t>
      </w:r>
      <w:r w:rsidRPr="00D74950">
        <w:t>is furthermore referenced in</w:t>
      </w:r>
      <w:r w:rsidR="003E1715" w:rsidRPr="00D74950">
        <w:t xml:space="preserve"> the Manila Amendments to</w:t>
      </w:r>
      <w:r w:rsidR="00D74950" w:rsidRPr="00D74950">
        <w:t xml:space="preserve"> the</w:t>
      </w:r>
      <w:r w:rsidRPr="00D74950">
        <w:t xml:space="preserve"> STCW 1978</w:t>
      </w:r>
      <w:r w:rsidR="00D74950" w:rsidRPr="00D74950">
        <w:t xml:space="preserve"> Convention</w:t>
      </w:r>
      <w:r w:rsidRPr="00D74950">
        <w:t>.</w:t>
      </w:r>
      <w:r>
        <w:t xml:space="preserve"> </w:t>
      </w:r>
    </w:p>
    <w:p w14:paraId="5679699C" w14:textId="77777777" w:rsidR="004D0CC3" w:rsidRDefault="004D0CC3" w:rsidP="004D0CC3">
      <w:pPr>
        <w:pStyle w:val="BodyText"/>
        <w:jc w:val="both"/>
        <w:rPr>
          <w:lang w:eastAsia="zh-CN"/>
        </w:rPr>
      </w:pPr>
      <w:r>
        <w:t>An efficient VTS relies</w:t>
      </w:r>
      <w:r>
        <w:rPr>
          <w:rFonts w:hint="eastAsia"/>
        </w:rPr>
        <w:t xml:space="preserve"> </w:t>
      </w:r>
      <w:r>
        <w:t xml:space="preserve">upon the co-operation between the bridge team and the VTS </w:t>
      </w:r>
      <w:r w:rsidR="0011465F">
        <w:t>o</w:t>
      </w:r>
      <w:r>
        <w:t xml:space="preserve">perator (VTSO). The effectiveness of information exchange depends upon </w:t>
      </w:r>
      <w:r>
        <w:rPr>
          <w:lang w:val="en"/>
        </w:rPr>
        <w:t>each party's understanding of their respective functions and responsibilities</w:t>
      </w:r>
      <w:r>
        <w:t>. Increased knowledge and understanding of</w:t>
      </w:r>
      <w:r>
        <w:rPr>
          <w:rFonts w:hint="eastAsia"/>
        </w:rPr>
        <w:t xml:space="preserve"> </w:t>
      </w:r>
      <w:r>
        <w:t xml:space="preserve">a VTS by the bridge team will enhance teamwork between VTS and ships and improve safe navigation. </w:t>
      </w:r>
    </w:p>
    <w:p w14:paraId="0AD57744" w14:textId="77777777" w:rsidR="004D0CC3" w:rsidRPr="00B442C9" w:rsidRDefault="004D0CC3" w:rsidP="004D0CC3">
      <w:pPr>
        <w:pStyle w:val="BodyText"/>
        <w:jc w:val="both"/>
      </w:pPr>
      <w:r>
        <w:t>It is recognised that not all deck officers have the same knowledge level of VTS. A higher level of knowledge of VTS will enable better use of their services, resulting in enhanced situational awareness.</w:t>
      </w:r>
      <w:r>
        <w:rPr>
          <w:rFonts w:hint="eastAsia"/>
        </w:rPr>
        <w:t xml:space="preserve"> </w:t>
      </w:r>
    </w:p>
    <w:p w14:paraId="3A4D2D44" w14:textId="77777777" w:rsidR="004D0CC3" w:rsidRDefault="004D0CC3" w:rsidP="00673611">
      <w:pPr>
        <w:pStyle w:val="Heading2"/>
        <w:keepLines w:val="0"/>
        <w:numPr>
          <w:ilvl w:val="1"/>
          <w:numId w:val="34"/>
        </w:numPr>
        <w:spacing w:line="240" w:lineRule="auto"/>
        <w:ind w:right="0"/>
        <w:rPr>
          <w:lang w:eastAsia="zh-CN"/>
        </w:rPr>
      </w:pPr>
      <w:bookmarkStart w:id="9" w:name="_Toc20393495"/>
      <w:r>
        <w:rPr>
          <w:lang w:eastAsia="zh-CN"/>
        </w:rPr>
        <w:t>Application</w:t>
      </w:r>
      <w:bookmarkEnd w:id="9"/>
    </w:p>
    <w:p w14:paraId="3DCE6112" w14:textId="77777777" w:rsidR="003743FB" w:rsidRPr="003743FB" w:rsidRDefault="003743FB" w:rsidP="003743FB">
      <w:pPr>
        <w:pStyle w:val="Heading2separationline"/>
        <w:rPr>
          <w:lang w:eastAsia="zh-CN"/>
        </w:rPr>
      </w:pPr>
    </w:p>
    <w:p w14:paraId="316EC170" w14:textId="77777777" w:rsidR="004D0CC3" w:rsidRDefault="004D0CC3" w:rsidP="004D0CC3">
      <w:pPr>
        <w:pStyle w:val="BodyText"/>
        <w:jc w:val="both"/>
      </w:pPr>
      <w:r>
        <w:rPr>
          <w:rFonts w:hint="eastAsia"/>
        </w:rPr>
        <w:t>This Guideline appl</w:t>
      </w:r>
      <w:r>
        <w:t>ies primarily</w:t>
      </w:r>
      <w:r>
        <w:rPr>
          <w:rFonts w:hint="eastAsia"/>
        </w:rPr>
        <w:t xml:space="preserve"> to</w:t>
      </w:r>
      <w:r>
        <w:t xml:space="preserve"> the</w:t>
      </w:r>
      <w:r>
        <w:rPr>
          <w:rFonts w:hint="eastAsia"/>
        </w:rPr>
        <w:t xml:space="preserve"> </w:t>
      </w:r>
      <w:r>
        <w:t>m</w:t>
      </w:r>
      <w:r>
        <w:rPr>
          <w:rFonts w:hint="eastAsia"/>
        </w:rPr>
        <w:t xml:space="preserve">aritime </w:t>
      </w:r>
      <w:r>
        <w:t>education and training of bridge teams to enhance their understanding of VTS. It could also be used by other relevant stakeholders, such as flag states, h</w:t>
      </w:r>
      <w:r>
        <w:rPr>
          <w:rFonts w:hint="eastAsia"/>
        </w:rPr>
        <w:t xml:space="preserve">arbour </w:t>
      </w:r>
      <w:r>
        <w:t>and port organisations, p</w:t>
      </w:r>
      <w:r>
        <w:rPr>
          <w:rFonts w:hint="eastAsia"/>
        </w:rPr>
        <w:t>ilot</w:t>
      </w:r>
      <w:r>
        <w:t xml:space="preserve"> organisations and shipping</w:t>
      </w:r>
      <w:r>
        <w:rPr>
          <w:rFonts w:hint="eastAsia"/>
        </w:rPr>
        <w:t xml:space="preserve"> companies</w:t>
      </w:r>
      <w:r>
        <w:t xml:space="preserve">. </w:t>
      </w:r>
      <w:r>
        <w:rPr>
          <w:rFonts w:hint="eastAsia"/>
        </w:rPr>
        <w:t xml:space="preserve"> </w:t>
      </w:r>
    </w:p>
    <w:p w14:paraId="00FFAD9F" w14:textId="77777777" w:rsidR="004D0CC3" w:rsidRDefault="004D0CC3" w:rsidP="00673611">
      <w:pPr>
        <w:pStyle w:val="Heading1"/>
        <w:numPr>
          <w:ilvl w:val="0"/>
          <w:numId w:val="34"/>
        </w:numPr>
        <w:tabs>
          <w:tab w:val="left" w:pos="0"/>
        </w:tabs>
        <w:rPr>
          <w:lang w:eastAsia="zh-CN"/>
        </w:rPr>
      </w:pPr>
      <w:bookmarkStart w:id="10" w:name="_Toc521059583"/>
      <w:bookmarkStart w:id="11" w:name="_Toc521060718"/>
      <w:bookmarkStart w:id="12" w:name="_Toc521061742"/>
      <w:bookmarkStart w:id="13" w:name="_Toc20315198"/>
      <w:bookmarkStart w:id="14" w:name="_Toc20393496"/>
      <w:r>
        <w:rPr>
          <w:rFonts w:hint="eastAsia"/>
          <w:lang w:eastAsia="zh-CN"/>
        </w:rPr>
        <w:t>AIMS AND OBJECTIVES</w:t>
      </w:r>
      <w:bookmarkEnd w:id="10"/>
      <w:bookmarkEnd w:id="11"/>
      <w:bookmarkEnd w:id="12"/>
      <w:bookmarkEnd w:id="13"/>
      <w:bookmarkEnd w:id="14"/>
    </w:p>
    <w:p w14:paraId="6BB46E9F" w14:textId="77777777" w:rsidR="004D0CC3" w:rsidRPr="005A0FB6" w:rsidRDefault="004D0CC3" w:rsidP="004D0CC3">
      <w:pPr>
        <w:pStyle w:val="Heading1separatationline"/>
        <w:rPr>
          <w:lang w:eastAsia="zh-CN"/>
        </w:rPr>
      </w:pPr>
    </w:p>
    <w:p w14:paraId="0404BD02" w14:textId="77777777" w:rsidR="004D0CC3" w:rsidRPr="00E30F85" w:rsidRDefault="004D0CC3" w:rsidP="004D0CC3">
      <w:pPr>
        <w:pStyle w:val="BodyText"/>
        <w:jc w:val="both"/>
      </w:pPr>
      <w:r w:rsidRPr="00E30F85">
        <w:rPr>
          <w:rFonts w:cs="Calibri"/>
          <w:color w:val="212121"/>
        </w:rPr>
        <w:t xml:space="preserve">This </w:t>
      </w:r>
      <w:r>
        <w:rPr>
          <w:rFonts w:cs="Calibri"/>
          <w:color w:val="212121"/>
        </w:rPr>
        <w:t>G</w:t>
      </w:r>
      <w:r w:rsidRPr="00E30F85">
        <w:rPr>
          <w:rFonts w:cs="Calibri"/>
          <w:color w:val="212121"/>
        </w:rPr>
        <w:t xml:space="preserve">uideline </w:t>
      </w:r>
      <w:r w:rsidR="008B32E8">
        <w:rPr>
          <w:rFonts w:cs="Calibri"/>
          <w:color w:val="212121"/>
        </w:rPr>
        <w:t>presents</w:t>
      </w:r>
      <w:r w:rsidRPr="00E30F85">
        <w:rPr>
          <w:rFonts w:cs="Calibri"/>
          <w:color w:val="212121"/>
        </w:rPr>
        <w:t xml:space="preserve"> guidance and information t</w:t>
      </w:r>
      <w:r w:rsidR="008B32E8">
        <w:rPr>
          <w:rFonts w:cs="Calibri"/>
          <w:color w:val="212121"/>
        </w:rPr>
        <w:t xml:space="preserve">o </w:t>
      </w:r>
      <w:r w:rsidRPr="00E30F85">
        <w:rPr>
          <w:rFonts w:cs="Calibri"/>
          <w:color w:val="212121"/>
        </w:rPr>
        <w:t>be used by maritime training organisations in the development of training on VTS as</w:t>
      </w:r>
      <w:r w:rsidR="008B32E8">
        <w:rPr>
          <w:rFonts w:cs="Calibri"/>
          <w:color w:val="212121"/>
        </w:rPr>
        <w:t xml:space="preserve"> an integral</w:t>
      </w:r>
      <w:r w:rsidRPr="00E30F85">
        <w:rPr>
          <w:rFonts w:cs="Calibri"/>
          <w:color w:val="212121"/>
        </w:rPr>
        <w:t xml:space="preserve"> part of the training of deck officers.  This document also provides examples of activities that could be used to facilitate effective communications and</w:t>
      </w:r>
      <w:r w:rsidR="0011465F">
        <w:rPr>
          <w:rFonts w:cs="Calibri"/>
          <w:color w:val="212121"/>
        </w:rPr>
        <w:t xml:space="preserve"> the</w:t>
      </w:r>
      <w:r w:rsidRPr="00E30F85">
        <w:rPr>
          <w:rFonts w:cs="Calibri"/>
          <w:color w:val="212121"/>
        </w:rPr>
        <w:t xml:space="preserve"> exchange of information between the bridge team and the VTSO. </w:t>
      </w:r>
    </w:p>
    <w:p w14:paraId="44D39C51" w14:textId="77777777" w:rsidR="004D0CC3" w:rsidRDefault="004D0CC3" w:rsidP="00673611">
      <w:pPr>
        <w:pStyle w:val="Heading1"/>
        <w:numPr>
          <w:ilvl w:val="0"/>
          <w:numId w:val="34"/>
        </w:numPr>
        <w:tabs>
          <w:tab w:val="left" w:pos="0"/>
        </w:tabs>
      </w:pPr>
      <w:bookmarkStart w:id="15" w:name="_Toc521059586"/>
      <w:bookmarkStart w:id="16" w:name="_Toc521060721"/>
      <w:bookmarkStart w:id="17" w:name="_Toc521061745"/>
      <w:bookmarkStart w:id="18" w:name="_Toc20315199"/>
      <w:bookmarkStart w:id="19" w:name="_Toc20393497"/>
      <w:r>
        <w:t>OVERVIEW OF VTS</w:t>
      </w:r>
      <w:bookmarkEnd w:id="15"/>
      <w:bookmarkEnd w:id="16"/>
      <w:bookmarkEnd w:id="17"/>
      <w:bookmarkEnd w:id="18"/>
      <w:bookmarkEnd w:id="19"/>
    </w:p>
    <w:p w14:paraId="052097CF" w14:textId="77777777" w:rsidR="003743FB" w:rsidRPr="003743FB" w:rsidRDefault="003743FB" w:rsidP="003743FB">
      <w:pPr>
        <w:pStyle w:val="Heading1separatationline"/>
      </w:pPr>
    </w:p>
    <w:p w14:paraId="4E6CA582" w14:textId="77777777" w:rsidR="004D0CC3" w:rsidRDefault="0011465F" w:rsidP="00673611">
      <w:pPr>
        <w:pStyle w:val="Heading2"/>
        <w:keepLines w:val="0"/>
        <w:numPr>
          <w:ilvl w:val="1"/>
          <w:numId w:val="34"/>
        </w:numPr>
        <w:spacing w:line="240" w:lineRule="auto"/>
        <w:ind w:right="0"/>
      </w:pPr>
      <w:bookmarkStart w:id="20" w:name="_Toc20393498"/>
      <w:r>
        <w:t>Terms used in VTS</w:t>
      </w:r>
      <w:bookmarkEnd w:id="20"/>
    </w:p>
    <w:p w14:paraId="391646BE" w14:textId="77777777" w:rsidR="003743FB" w:rsidRPr="003743FB" w:rsidRDefault="003743FB" w:rsidP="003743FB">
      <w:pPr>
        <w:pStyle w:val="Heading2separationline"/>
      </w:pPr>
    </w:p>
    <w:p w14:paraId="26A4AAB0" w14:textId="77777777" w:rsidR="004D0CC3" w:rsidRPr="00812EAD" w:rsidRDefault="004D0CC3" w:rsidP="00673611">
      <w:pPr>
        <w:pStyle w:val="BodyText"/>
        <w:numPr>
          <w:ilvl w:val="0"/>
          <w:numId w:val="47"/>
        </w:numPr>
        <w:jc w:val="both"/>
        <w:rPr>
          <w:i/>
        </w:rPr>
      </w:pPr>
      <w:r w:rsidRPr="00812EAD">
        <w:rPr>
          <w:i/>
        </w:rPr>
        <w:t>Vessel traffic service (VTS) - a service implemented by a competent authority,</w:t>
      </w:r>
      <w:r w:rsidRPr="00812EAD">
        <w:rPr>
          <w:rFonts w:hint="eastAsia"/>
          <w:i/>
        </w:rPr>
        <w:t xml:space="preserve"> </w:t>
      </w:r>
      <w:r w:rsidRPr="00812EAD">
        <w:rPr>
          <w:i/>
        </w:rPr>
        <w:t>designed to improve the safety and efficiency of vessel traffic and to protect the</w:t>
      </w:r>
      <w:r w:rsidRPr="00812EAD">
        <w:rPr>
          <w:rFonts w:hint="eastAsia"/>
          <w:i/>
        </w:rPr>
        <w:t xml:space="preserve"> </w:t>
      </w:r>
      <w:r w:rsidRPr="00812EAD">
        <w:rPr>
          <w:i/>
        </w:rPr>
        <w:t>environment. The service should have the capability to interact with the traffic and to</w:t>
      </w:r>
      <w:r w:rsidRPr="00812EAD">
        <w:rPr>
          <w:rFonts w:hint="eastAsia"/>
          <w:i/>
        </w:rPr>
        <w:t xml:space="preserve"> </w:t>
      </w:r>
      <w:r w:rsidRPr="00812EAD">
        <w:rPr>
          <w:i/>
        </w:rPr>
        <w:t>respond to traffic situations developing in the VTS area.</w:t>
      </w:r>
    </w:p>
    <w:p w14:paraId="1634D63E" w14:textId="77777777" w:rsidR="004D0CC3" w:rsidRPr="00812EAD" w:rsidRDefault="004D0CC3" w:rsidP="00673611">
      <w:pPr>
        <w:pStyle w:val="BodyText"/>
        <w:numPr>
          <w:ilvl w:val="0"/>
          <w:numId w:val="47"/>
        </w:numPr>
        <w:jc w:val="both"/>
        <w:rPr>
          <w:i/>
        </w:rPr>
      </w:pPr>
      <w:r w:rsidRPr="00812EAD">
        <w:rPr>
          <w:i/>
        </w:rPr>
        <w:t>Competent authority - the authority made responsible, in whole or in part, by the</w:t>
      </w:r>
      <w:r w:rsidRPr="00812EAD">
        <w:rPr>
          <w:rFonts w:hint="eastAsia"/>
          <w:i/>
        </w:rPr>
        <w:t xml:space="preserve"> </w:t>
      </w:r>
      <w:r w:rsidRPr="00812EAD">
        <w:rPr>
          <w:i/>
        </w:rPr>
        <w:t>government for safety, including environmental safety, and efficiency of vessel traffic</w:t>
      </w:r>
      <w:r w:rsidRPr="00812EAD">
        <w:rPr>
          <w:rFonts w:hint="eastAsia"/>
          <w:i/>
        </w:rPr>
        <w:t xml:space="preserve"> </w:t>
      </w:r>
      <w:r w:rsidRPr="00812EAD">
        <w:rPr>
          <w:i/>
        </w:rPr>
        <w:t>and the protection of the environment.</w:t>
      </w:r>
    </w:p>
    <w:p w14:paraId="040BB3C3" w14:textId="77777777" w:rsidR="004D0CC3" w:rsidRPr="00812EAD" w:rsidRDefault="004D0CC3" w:rsidP="00673611">
      <w:pPr>
        <w:pStyle w:val="BodyText"/>
        <w:numPr>
          <w:ilvl w:val="0"/>
          <w:numId w:val="47"/>
        </w:numPr>
        <w:jc w:val="both"/>
        <w:rPr>
          <w:i/>
        </w:rPr>
      </w:pPr>
      <w:bookmarkStart w:id="21" w:name="OLE_LINK41"/>
      <w:bookmarkStart w:id="22" w:name="OLE_LINK42"/>
      <w:r w:rsidRPr="00812EAD">
        <w:rPr>
          <w:i/>
        </w:rPr>
        <w:t>VTS authority</w:t>
      </w:r>
      <w:bookmarkEnd w:id="21"/>
      <w:bookmarkEnd w:id="22"/>
      <w:r w:rsidRPr="00812EAD">
        <w:rPr>
          <w:i/>
        </w:rPr>
        <w:t xml:space="preserve"> - the authority with responsibility for the management, operation and</w:t>
      </w:r>
      <w:r w:rsidRPr="00812EAD">
        <w:rPr>
          <w:rFonts w:hint="eastAsia"/>
          <w:i/>
        </w:rPr>
        <w:t xml:space="preserve"> </w:t>
      </w:r>
      <w:r w:rsidRPr="00812EAD">
        <w:rPr>
          <w:i/>
        </w:rPr>
        <w:t xml:space="preserve">co-ordination of the VTS, interaction with participating </w:t>
      </w:r>
      <w:r>
        <w:rPr>
          <w:i/>
        </w:rPr>
        <w:t>ship</w:t>
      </w:r>
      <w:r w:rsidRPr="00812EAD">
        <w:rPr>
          <w:i/>
        </w:rPr>
        <w:t>s and the safe and</w:t>
      </w:r>
      <w:r w:rsidRPr="00812EAD">
        <w:rPr>
          <w:rFonts w:hint="eastAsia"/>
          <w:i/>
        </w:rPr>
        <w:t xml:space="preserve"> </w:t>
      </w:r>
      <w:r w:rsidRPr="00812EAD">
        <w:rPr>
          <w:i/>
        </w:rPr>
        <w:t>effective provision of the service.</w:t>
      </w:r>
    </w:p>
    <w:p w14:paraId="4FFBEBE6" w14:textId="77777777" w:rsidR="004D0CC3" w:rsidRPr="00812EAD" w:rsidRDefault="004D0CC3" w:rsidP="00673611">
      <w:pPr>
        <w:pStyle w:val="BodyText"/>
        <w:numPr>
          <w:ilvl w:val="0"/>
          <w:numId w:val="47"/>
        </w:numPr>
        <w:jc w:val="both"/>
        <w:rPr>
          <w:i/>
        </w:rPr>
      </w:pPr>
      <w:r w:rsidRPr="00812EAD">
        <w:rPr>
          <w:i/>
        </w:rPr>
        <w:t>VTS area - the delineated, formally declared service area of the VTS. A VTS area may</w:t>
      </w:r>
      <w:r w:rsidRPr="00812EAD">
        <w:rPr>
          <w:rFonts w:hint="eastAsia"/>
          <w:i/>
        </w:rPr>
        <w:t xml:space="preserve"> </w:t>
      </w:r>
      <w:r w:rsidRPr="00812EAD">
        <w:rPr>
          <w:i/>
        </w:rPr>
        <w:t>be subdivided in sub-areas or sectors.</w:t>
      </w:r>
    </w:p>
    <w:p w14:paraId="0E95A8E7" w14:textId="77777777" w:rsidR="004D0CC3" w:rsidRPr="00812EAD" w:rsidRDefault="004D0CC3" w:rsidP="00673611">
      <w:pPr>
        <w:pStyle w:val="BodyText"/>
        <w:numPr>
          <w:ilvl w:val="0"/>
          <w:numId w:val="47"/>
        </w:numPr>
        <w:jc w:val="both"/>
        <w:rPr>
          <w:i/>
        </w:rPr>
      </w:pPr>
      <w:r w:rsidRPr="00812EAD">
        <w:rPr>
          <w:i/>
        </w:rPr>
        <w:t>VTS operator—an appropriately qualified person performing one or more tasks contributing to the services of the VTS.</w:t>
      </w:r>
    </w:p>
    <w:p w14:paraId="1E7D714C" w14:textId="77777777" w:rsidR="004D0CC3" w:rsidRDefault="004D0CC3" w:rsidP="00673611">
      <w:pPr>
        <w:pStyle w:val="BodyText"/>
        <w:numPr>
          <w:ilvl w:val="0"/>
          <w:numId w:val="47"/>
        </w:numPr>
        <w:jc w:val="both"/>
        <w:rPr>
          <w:i/>
        </w:rPr>
      </w:pPr>
      <w:r w:rsidRPr="00812EAD">
        <w:rPr>
          <w:i/>
        </w:rPr>
        <w:t>VTS centre - the centre from which the VTS is operated. Each sub-area of the VTS may</w:t>
      </w:r>
      <w:r w:rsidRPr="00812EAD">
        <w:rPr>
          <w:rFonts w:hint="eastAsia"/>
          <w:i/>
        </w:rPr>
        <w:t xml:space="preserve"> </w:t>
      </w:r>
      <w:r w:rsidRPr="00812EAD">
        <w:rPr>
          <w:i/>
        </w:rPr>
        <w:t>have its own sub-centre.</w:t>
      </w:r>
    </w:p>
    <w:p w14:paraId="4D70401C" w14:textId="77777777" w:rsidR="004D0CC3" w:rsidRPr="00812EAD" w:rsidRDefault="004D0CC3" w:rsidP="00673611">
      <w:pPr>
        <w:pStyle w:val="BodyText"/>
        <w:numPr>
          <w:ilvl w:val="0"/>
          <w:numId w:val="47"/>
        </w:numPr>
        <w:jc w:val="both"/>
        <w:rPr>
          <w:i/>
        </w:rPr>
      </w:pPr>
      <w:r w:rsidRPr="00AF2F0A">
        <w:rPr>
          <w:i/>
        </w:rPr>
        <w:lastRenderedPageBreak/>
        <w:t>Allied services</w:t>
      </w:r>
      <w:r>
        <w:rPr>
          <w:i/>
        </w:rPr>
        <w:t xml:space="preserve"> - </w:t>
      </w:r>
      <w:r w:rsidRPr="001E2070">
        <w:rPr>
          <w:i/>
        </w:rPr>
        <w:t>services actively involved in the safe and efficient passage of the vessel through the VTS area.</w:t>
      </w:r>
    </w:p>
    <w:p w14:paraId="6658414B" w14:textId="77777777" w:rsidR="004D0CC3" w:rsidRDefault="0011465F" w:rsidP="00673611">
      <w:pPr>
        <w:pStyle w:val="Heading2"/>
        <w:keepLines w:val="0"/>
        <w:numPr>
          <w:ilvl w:val="1"/>
          <w:numId w:val="34"/>
        </w:numPr>
        <w:tabs>
          <w:tab w:val="left" w:pos="0"/>
        </w:tabs>
        <w:spacing w:line="240" w:lineRule="auto"/>
        <w:ind w:right="0"/>
        <w:rPr>
          <w:lang w:val="en"/>
        </w:rPr>
      </w:pPr>
      <w:bookmarkStart w:id="23" w:name="_Toc20393499"/>
      <w:r>
        <w:t>Where to find information about a VTS</w:t>
      </w:r>
      <w:bookmarkEnd w:id="23"/>
    </w:p>
    <w:p w14:paraId="62CDD341" w14:textId="77777777" w:rsidR="004D0CC3" w:rsidRPr="00E30F85" w:rsidRDefault="004D0CC3" w:rsidP="004D0CC3">
      <w:pPr>
        <w:pStyle w:val="Heading2separationline"/>
        <w:rPr>
          <w:lang w:val="en"/>
        </w:rPr>
      </w:pPr>
    </w:p>
    <w:p w14:paraId="0D2E4BDE" w14:textId="77777777" w:rsidR="004D0CC3" w:rsidRDefault="004D0CC3" w:rsidP="004D0CC3">
      <w:pPr>
        <w:pStyle w:val="BodyText"/>
        <w:jc w:val="both"/>
        <w:rPr>
          <w:lang w:eastAsia="zh-CN"/>
        </w:rPr>
      </w:pPr>
      <w:r w:rsidRPr="003D2B61">
        <w:rPr>
          <w:lang w:eastAsia="zh-CN"/>
        </w:rPr>
        <w:t xml:space="preserve">The services offered </w:t>
      </w:r>
      <w:r>
        <w:rPr>
          <w:lang w:eastAsia="zh-CN"/>
        </w:rPr>
        <w:t xml:space="preserve">by a VTS </w:t>
      </w:r>
      <w:r w:rsidRPr="003D2B61">
        <w:rPr>
          <w:lang w:eastAsia="zh-CN"/>
        </w:rPr>
        <w:t xml:space="preserve">to the mariner </w:t>
      </w:r>
      <w:r>
        <w:rPr>
          <w:lang w:eastAsia="zh-CN"/>
        </w:rPr>
        <w:t>are</w:t>
      </w:r>
      <w:r w:rsidRPr="003D2B61">
        <w:rPr>
          <w:lang w:eastAsia="zh-CN"/>
        </w:rPr>
        <w:t xml:space="preserve"> promulgated to </w:t>
      </w:r>
      <w:r>
        <w:rPr>
          <w:lang w:eastAsia="zh-CN"/>
        </w:rPr>
        <w:t>ship</w:t>
      </w:r>
      <w:r w:rsidRPr="003D2B61">
        <w:rPr>
          <w:lang w:eastAsia="zh-CN"/>
        </w:rPr>
        <w:t xml:space="preserve">s in </w:t>
      </w:r>
      <w:r w:rsidR="008B32E8">
        <w:rPr>
          <w:lang w:eastAsia="zh-CN"/>
        </w:rPr>
        <w:t>nautical charts and</w:t>
      </w:r>
      <w:r w:rsidRPr="003D2B61">
        <w:rPr>
          <w:lang w:eastAsia="zh-CN"/>
        </w:rPr>
        <w:t xml:space="preserve"> publications. Th</w:t>
      </w:r>
      <w:r>
        <w:rPr>
          <w:lang w:eastAsia="zh-CN"/>
        </w:rPr>
        <w:t xml:space="preserve">is </w:t>
      </w:r>
      <w:r w:rsidRPr="003D2B61">
        <w:rPr>
          <w:lang w:eastAsia="zh-CN"/>
        </w:rPr>
        <w:t>include</w:t>
      </w:r>
      <w:r>
        <w:rPr>
          <w:lang w:eastAsia="zh-CN"/>
        </w:rPr>
        <w:t>s</w:t>
      </w:r>
      <w:r w:rsidRPr="003D2B61">
        <w:rPr>
          <w:lang w:eastAsia="zh-CN"/>
        </w:rPr>
        <w:t xml:space="preserve"> details of the VTS, its capabilities, rules, regulations, requirements, radio frequencies and procedures. </w:t>
      </w:r>
    </w:p>
    <w:p w14:paraId="442142AA" w14:textId="77777777" w:rsidR="004D0CC3" w:rsidRDefault="004D0CC3" w:rsidP="004D0CC3">
      <w:pPr>
        <w:pStyle w:val="BodyText"/>
        <w:jc w:val="both"/>
        <w:rPr>
          <w:lang w:eastAsia="zh-CN"/>
        </w:rPr>
      </w:pPr>
      <w:r w:rsidRPr="00071DBF">
        <w:rPr>
          <w:lang w:eastAsia="zh-CN"/>
        </w:rPr>
        <w:t xml:space="preserve">It is recommended that </w:t>
      </w:r>
      <w:r>
        <w:rPr>
          <w:lang w:eastAsia="zh-CN"/>
        </w:rPr>
        <w:t>deck</w:t>
      </w:r>
      <w:r w:rsidRPr="00071DBF">
        <w:rPr>
          <w:lang w:eastAsia="zh-CN"/>
        </w:rPr>
        <w:t xml:space="preserve"> officers should obtain the official “VTS Users Guide” from appropriate nautical publications or websites</w:t>
      </w:r>
      <w:r>
        <w:rPr>
          <w:lang w:eastAsia="zh-CN"/>
        </w:rPr>
        <w:t>.  Further information may be also obtained from IALA Guideline 1144</w:t>
      </w:r>
      <w:r w:rsidRPr="00071DBF">
        <w:rPr>
          <w:lang w:eastAsia="zh-CN"/>
        </w:rPr>
        <w:t xml:space="preserve"> </w:t>
      </w:r>
      <w:r>
        <w:rPr>
          <w:lang w:eastAsia="zh-CN"/>
        </w:rPr>
        <w:t>P</w:t>
      </w:r>
      <w:r w:rsidRPr="00180BD2">
        <w:rPr>
          <w:lang w:eastAsia="zh-CN"/>
        </w:rPr>
        <w:t xml:space="preserve">romulgating the requirements of a </w:t>
      </w:r>
      <w:r>
        <w:rPr>
          <w:lang w:eastAsia="zh-CN"/>
        </w:rPr>
        <w:t>VTS</w:t>
      </w:r>
      <w:r w:rsidRPr="00180BD2">
        <w:rPr>
          <w:lang w:eastAsia="zh-CN"/>
        </w:rPr>
        <w:t xml:space="preserve"> to mariners – a </w:t>
      </w:r>
      <w:r>
        <w:rPr>
          <w:lang w:eastAsia="zh-CN"/>
        </w:rPr>
        <w:t>VTS</w:t>
      </w:r>
      <w:r w:rsidRPr="00180BD2">
        <w:rPr>
          <w:lang w:eastAsia="zh-CN"/>
        </w:rPr>
        <w:t xml:space="preserve"> users guide template</w:t>
      </w:r>
      <w:r>
        <w:rPr>
          <w:lang w:eastAsia="zh-CN"/>
        </w:rPr>
        <w:t>.</w:t>
      </w:r>
    </w:p>
    <w:p w14:paraId="4B074461" w14:textId="77777777" w:rsidR="004D0CC3" w:rsidRDefault="004D0CC3" w:rsidP="00673611">
      <w:pPr>
        <w:pStyle w:val="Heading2"/>
        <w:keepLines w:val="0"/>
        <w:numPr>
          <w:ilvl w:val="1"/>
          <w:numId w:val="34"/>
        </w:numPr>
        <w:spacing w:line="240" w:lineRule="auto"/>
        <w:ind w:right="0"/>
      </w:pPr>
      <w:bookmarkStart w:id="24" w:name="_Toc20315202"/>
      <w:bookmarkStart w:id="25" w:name="_Toc20393500"/>
      <w:r>
        <w:rPr>
          <w:rFonts w:hint="eastAsia"/>
        </w:rPr>
        <w:t>Participation</w:t>
      </w:r>
      <w:r>
        <w:t xml:space="preserve"> in</w:t>
      </w:r>
      <w:r>
        <w:rPr>
          <w:rFonts w:hint="eastAsia"/>
        </w:rPr>
        <w:t xml:space="preserve"> VTS</w:t>
      </w:r>
      <w:bookmarkEnd w:id="24"/>
      <w:bookmarkEnd w:id="25"/>
    </w:p>
    <w:p w14:paraId="70D72829" w14:textId="77777777" w:rsidR="004D0CC3" w:rsidRPr="00E30F85" w:rsidRDefault="004D0CC3" w:rsidP="004D0CC3">
      <w:pPr>
        <w:pStyle w:val="Heading2separationline"/>
      </w:pPr>
    </w:p>
    <w:p w14:paraId="092C8E74" w14:textId="77777777" w:rsidR="004D0CC3" w:rsidRDefault="004D0CC3" w:rsidP="004D0CC3">
      <w:pPr>
        <w:pStyle w:val="BodyText"/>
        <w:jc w:val="both"/>
      </w:pPr>
      <w:r>
        <w:t xml:space="preserve">As identified in </w:t>
      </w:r>
      <w:r>
        <w:rPr>
          <w:lang w:val="en-US"/>
        </w:rPr>
        <w:t>SOLAS regulation V/12</w:t>
      </w:r>
      <w:r>
        <w:t>, participation in a VTS may be mandatory within</w:t>
      </w:r>
      <w:r w:rsidR="008B32E8">
        <w:t xml:space="preserve"> the</w:t>
      </w:r>
      <w:r>
        <w:t xml:space="preserve"> territorial </w:t>
      </w:r>
      <w:r w:rsidR="008B32E8">
        <w:t>seas</w:t>
      </w:r>
      <w:r>
        <w:t>. VTS may be applicable to all ships or there may be exemptions to certain types and sizes of ships. It should be noted that ships that are not required to participate in a VTS may still choose to do so.</w:t>
      </w:r>
      <w:r w:rsidR="008B32E8">
        <w:t xml:space="preserve"> A VTS may also be implemented beyond the territorial seas.</w:t>
      </w:r>
    </w:p>
    <w:p w14:paraId="0D61BECD" w14:textId="77777777" w:rsidR="004D0CC3" w:rsidRDefault="004D0CC3" w:rsidP="00673611">
      <w:pPr>
        <w:pStyle w:val="Heading2"/>
        <w:keepLines w:val="0"/>
        <w:numPr>
          <w:ilvl w:val="1"/>
          <w:numId w:val="34"/>
        </w:numPr>
        <w:spacing w:line="240" w:lineRule="auto"/>
        <w:ind w:right="0"/>
      </w:pPr>
      <w:bookmarkStart w:id="26" w:name="_Toc531243833"/>
      <w:bookmarkStart w:id="27" w:name="_Toc531243834"/>
      <w:bookmarkStart w:id="28" w:name="_Toc521059588"/>
      <w:bookmarkStart w:id="29" w:name="_Toc521060723"/>
      <w:bookmarkStart w:id="30" w:name="_Toc521061747"/>
      <w:bookmarkStart w:id="31" w:name="_Toc20315203"/>
      <w:bookmarkStart w:id="32" w:name="_Toc20393501"/>
      <w:bookmarkEnd w:id="26"/>
      <w:bookmarkEnd w:id="27"/>
      <w:r>
        <w:t>Purpose</w:t>
      </w:r>
      <w:r>
        <w:rPr>
          <w:rFonts w:hint="eastAsia"/>
        </w:rPr>
        <w:t>,</w:t>
      </w:r>
      <w:r>
        <w:t xml:space="preserve"> </w:t>
      </w:r>
      <w:r w:rsidR="0011465F">
        <w:t>objectives, roles and functions</w:t>
      </w:r>
      <w:r>
        <w:rPr>
          <w:rFonts w:hint="eastAsia"/>
        </w:rPr>
        <w:t xml:space="preserve"> OF VTS</w:t>
      </w:r>
      <w:bookmarkEnd w:id="28"/>
      <w:bookmarkEnd w:id="29"/>
      <w:bookmarkEnd w:id="30"/>
      <w:bookmarkEnd w:id="31"/>
      <w:bookmarkEnd w:id="32"/>
      <w:r>
        <w:rPr>
          <w:rFonts w:hint="eastAsia"/>
        </w:rPr>
        <w:t xml:space="preserve"> </w:t>
      </w:r>
    </w:p>
    <w:p w14:paraId="79E17CF6" w14:textId="77777777" w:rsidR="004D0CC3" w:rsidRDefault="004D0CC3" w:rsidP="004D0CC3">
      <w:pPr>
        <w:pStyle w:val="Heading2separationline"/>
      </w:pPr>
    </w:p>
    <w:p w14:paraId="5A83D5F0" w14:textId="77777777" w:rsidR="004D0CC3" w:rsidRPr="00BB06EF" w:rsidRDefault="004D0CC3" w:rsidP="004D0CC3">
      <w:pPr>
        <w:pStyle w:val="BodyText"/>
        <w:jc w:val="both"/>
      </w:pPr>
      <w:r w:rsidRPr="00ED3DE9">
        <w:t xml:space="preserve">VTS is recognised internationally as a navigational safety measure through </w:t>
      </w:r>
      <w:r>
        <w:rPr>
          <w:lang w:val="en-US"/>
        </w:rPr>
        <w:t>SOLAS regulation V/12</w:t>
      </w:r>
      <w:r w:rsidRPr="00ED3DE9">
        <w:t>.  VTS is implemented under a national legal framework adhering to international standards and recommendations.</w:t>
      </w:r>
      <w:r>
        <w:t xml:space="preserve">   </w:t>
      </w:r>
    </w:p>
    <w:p w14:paraId="0EB339AC" w14:textId="77777777" w:rsidR="004D0CC3" w:rsidRDefault="004D0CC3" w:rsidP="00673611">
      <w:pPr>
        <w:pStyle w:val="Heading3"/>
        <w:numPr>
          <w:ilvl w:val="2"/>
          <w:numId w:val="34"/>
        </w:numPr>
      </w:pPr>
      <w:bookmarkStart w:id="33" w:name="_Toc20315204"/>
      <w:bookmarkStart w:id="34" w:name="_Toc20393502"/>
      <w:r>
        <w:t>Purpose of VTS</w:t>
      </w:r>
      <w:bookmarkEnd w:id="33"/>
      <w:bookmarkEnd w:id="34"/>
    </w:p>
    <w:p w14:paraId="0CB83B07" w14:textId="77777777" w:rsidR="004D0CC3" w:rsidRDefault="004D0CC3" w:rsidP="004D0CC3">
      <w:pPr>
        <w:pStyle w:val="BodyText"/>
        <w:jc w:val="both"/>
      </w:pPr>
      <w:r w:rsidRPr="0037448A">
        <w:t>The purpose of vessel traffic services is to contribute to safety of life at sea, safety and efficiency of navigation and the protection of the marine environment within the VTS area by mitigating the development of unsafe situations</w:t>
      </w:r>
      <w:r>
        <w:t>.</w:t>
      </w:r>
      <w:r w:rsidRPr="0037448A">
        <w:t xml:space="preserve"> </w:t>
      </w:r>
      <w:r w:rsidRPr="00130C45">
        <w:t>VTS may also have a role to play in security.</w:t>
      </w:r>
    </w:p>
    <w:p w14:paraId="12BD3038" w14:textId="77777777" w:rsidR="004D0CC3" w:rsidRDefault="004D0CC3" w:rsidP="004D0CC3">
      <w:pPr>
        <w:pStyle w:val="BodyText"/>
        <w:jc w:val="both"/>
      </w:pPr>
      <w:r>
        <w:t xml:space="preserve">The main </w:t>
      </w:r>
      <w:r w:rsidR="0000599B">
        <w:t>benefits</w:t>
      </w:r>
      <w:r>
        <w:t xml:space="preserve"> of a VTS</w:t>
      </w:r>
      <w:r w:rsidR="0000599B">
        <w:t xml:space="preserve"> for the deck officer</w:t>
      </w:r>
      <w:r>
        <w:t xml:space="preserve"> include:</w:t>
      </w:r>
    </w:p>
    <w:p w14:paraId="7EEFA26A" w14:textId="77777777" w:rsidR="004D0CC3" w:rsidRDefault="004D0CC3" w:rsidP="00673611">
      <w:pPr>
        <w:pStyle w:val="Bullet1"/>
        <w:numPr>
          <w:ilvl w:val="0"/>
          <w:numId w:val="37"/>
        </w:numPr>
        <w:jc w:val="both"/>
      </w:pPr>
      <w:r>
        <w:t>aid in the safe and efficient use of navigable waterways;</w:t>
      </w:r>
    </w:p>
    <w:p w14:paraId="4A36C70D" w14:textId="77777777" w:rsidR="004D0CC3" w:rsidRDefault="004D0CC3" w:rsidP="00673611">
      <w:pPr>
        <w:pStyle w:val="Bullet1"/>
        <w:numPr>
          <w:ilvl w:val="0"/>
          <w:numId w:val="37"/>
        </w:numPr>
        <w:jc w:val="both"/>
      </w:pPr>
      <w:r>
        <w:t>afford unhindered access to pursue commercial activities, subject to any restrictions that may exist;</w:t>
      </w:r>
      <w:r w:rsidR="0011465F">
        <w:t xml:space="preserve"> and</w:t>
      </w:r>
    </w:p>
    <w:p w14:paraId="327F1205" w14:textId="77777777" w:rsidR="004D0CC3" w:rsidRDefault="004D0CC3" w:rsidP="00673611">
      <w:pPr>
        <w:pStyle w:val="Bullet1"/>
        <w:numPr>
          <w:ilvl w:val="0"/>
          <w:numId w:val="37"/>
        </w:numPr>
        <w:jc w:val="both"/>
      </w:pPr>
      <w:r>
        <w:t>contribute to keeping the seas and adjacent environment free from pollution.</w:t>
      </w:r>
    </w:p>
    <w:p w14:paraId="4FE30A8E" w14:textId="77777777" w:rsidR="004D0CC3" w:rsidRPr="00425377" w:rsidRDefault="004D0CC3" w:rsidP="004D0CC3">
      <w:pPr>
        <w:pStyle w:val="BodyText"/>
        <w:jc w:val="both"/>
      </w:pPr>
      <w:r w:rsidRPr="00425377">
        <w:rPr>
          <w:color w:val="000000"/>
        </w:rPr>
        <w:t>There may be additional operational objectives specific to that VTS which take</w:t>
      </w:r>
      <w:r w:rsidR="0011465F">
        <w:rPr>
          <w:color w:val="000000"/>
        </w:rPr>
        <w:t xml:space="preserve"> account of</w:t>
      </w:r>
      <w:r w:rsidRPr="00425377">
        <w:rPr>
          <w:color w:val="000000"/>
        </w:rPr>
        <w:t xml:space="preserve"> the volume of traffic, degree of risk, geographic and environmental conditions within the VTS area.</w:t>
      </w:r>
      <w:r>
        <w:t xml:space="preserve"> </w:t>
      </w:r>
    </w:p>
    <w:p w14:paraId="5418C107" w14:textId="77777777" w:rsidR="004D0CC3" w:rsidRPr="00022D74" w:rsidRDefault="004D0CC3" w:rsidP="00673611">
      <w:pPr>
        <w:pStyle w:val="Heading3"/>
        <w:numPr>
          <w:ilvl w:val="2"/>
          <w:numId w:val="34"/>
        </w:numPr>
      </w:pPr>
      <w:bookmarkStart w:id="35" w:name="_Toc20315206"/>
      <w:bookmarkStart w:id="36" w:name="_Toc20393503"/>
      <w:r>
        <w:t>R</w:t>
      </w:r>
      <w:r w:rsidRPr="00022D74">
        <w:t>oles</w:t>
      </w:r>
      <w:bookmarkEnd w:id="35"/>
      <w:bookmarkEnd w:id="36"/>
    </w:p>
    <w:p w14:paraId="54B20268" w14:textId="77777777" w:rsidR="004D0CC3" w:rsidRDefault="004D0CC3" w:rsidP="004D0CC3">
      <w:pPr>
        <w:pStyle w:val="BodyText"/>
        <w:jc w:val="both"/>
      </w:pPr>
      <w:r>
        <w:t>By monitoring the movements of ships</w:t>
      </w:r>
      <w:r w:rsidR="0000599B">
        <w:t xml:space="preserve"> within the VTS area</w:t>
      </w:r>
      <w:r>
        <w:t>, the VTS</w:t>
      </w:r>
      <w:r w:rsidR="0011465F">
        <w:t>O</w:t>
      </w:r>
      <w:r>
        <w:t xml:space="preserve"> is able to interact with ships in accordance with established regulations and procedures.  </w:t>
      </w:r>
    </w:p>
    <w:p w14:paraId="4C1339F4" w14:textId="77777777" w:rsidR="003743FB" w:rsidRPr="003743FB" w:rsidRDefault="004D0CC3" w:rsidP="003743FB">
      <w:pPr>
        <w:pStyle w:val="Heading3"/>
        <w:numPr>
          <w:ilvl w:val="2"/>
          <w:numId w:val="34"/>
        </w:numPr>
      </w:pPr>
      <w:bookmarkStart w:id="37" w:name="_Toc521059592"/>
      <w:bookmarkStart w:id="38" w:name="_Toc521060727"/>
      <w:bookmarkStart w:id="39" w:name="_Toc521061751"/>
      <w:bookmarkStart w:id="40" w:name="_Toc20315207"/>
      <w:bookmarkStart w:id="41" w:name="_Toc20393504"/>
      <w:r>
        <w:rPr>
          <w:rFonts w:hint="eastAsia"/>
        </w:rPr>
        <w:t>F</w:t>
      </w:r>
      <w:r>
        <w:t>unctions</w:t>
      </w:r>
      <w:bookmarkEnd w:id="37"/>
      <w:bookmarkEnd w:id="38"/>
      <w:bookmarkEnd w:id="39"/>
      <w:bookmarkEnd w:id="40"/>
      <w:bookmarkEnd w:id="41"/>
      <w:r>
        <w:t xml:space="preserve"> </w:t>
      </w:r>
    </w:p>
    <w:p w14:paraId="18A32E3E" w14:textId="77777777" w:rsidR="004D0CC3" w:rsidRDefault="004D0CC3" w:rsidP="004D0CC3">
      <w:pPr>
        <w:pStyle w:val="BodyText"/>
        <w:jc w:val="both"/>
      </w:pPr>
      <w:r>
        <w:t>VTS functions can be subdivided into internal and external functions. Internal functions are the preparatory activities that have to be performed to enable a VTS to operate. These include data collection, data evaluation and decision-making. External functions are activities executed with the purpose of influencing traffic. They relate to the primary traffic management functions of rule-making, allocation of space,</w:t>
      </w:r>
      <w:r>
        <w:rPr>
          <w:rFonts w:hint="eastAsia"/>
        </w:rPr>
        <w:t xml:space="preserve"> </w:t>
      </w:r>
      <w:r>
        <w:t>control of ships and ship manoeuvres to avoid collisions, as well as to other management functions such as enforcement, remedial and ancillary activities.</w:t>
      </w:r>
    </w:p>
    <w:p w14:paraId="4731C9E1" w14:textId="77777777" w:rsidR="004D0CC3" w:rsidRDefault="004D0CC3" w:rsidP="0011465F">
      <w:pPr>
        <w:pStyle w:val="BodyText"/>
        <w:keepNext/>
        <w:keepLines/>
      </w:pPr>
      <w:r w:rsidRPr="00733352">
        <w:lastRenderedPageBreak/>
        <w:t>Amongst the most important functions that a VTS may carry out are those related to, contributing to and thereby enhancing</w:t>
      </w:r>
      <w:r>
        <w:t>:</w:t>
      </w:r>
    </w:p>
    <w:p w14:paraId="5C1A8FE8" w14:textId="77777777" w:rsidR="004D0CC3" w:rsidRDefault="004D0CC3" w:rsidP="00673611">
      <w:pPr>
        <w:pStyle w:val="Bullet1"/>
        <w:keepNext/>
        <w:keepLines/>
        <w:numPr>
          <w:ilvl w:val="0"/>
          <w:numId w:val="53"/>
        </w:numPr>
      </w:pPr>
      <w:r>
        <w:t>safety of life at sea;</w:t>
      </w:r>
    </w:p>
    <w:p w14:paraId="020FA8F4" w14:textId="77777777" w:rsidR="004D0CC3" w:rsidRDefault="004D0CC3" w:rsidP="00673611">
      <w:pPr>
        <w:pStyle w:val="Bullet1"/>
        <w:keepNext/>
        <w:keepLines/>
        <w:numPr>
          <w:ilvl w:val="0"/>
          <w:numId w:val="53"/>
        </w:numPr>
      </w:pPr>
      <w:r>
        <w:t>safety of navigation;</w:t>
      </w:r>
    </w:p>
    <w:p w14:paraId="2DD13ACF" w14:textId="77777777" w:rsidR="004D0CC3" w:rsidRDefault="004D0CC3" w:rsidP="00673611">
      <w:pPr>
        <w:pStyle w:val="Bullet1"/>
        <w:keepNext/>
        <w:keepLines/>
        <w:numPr>
          <w:ilvl w:val="0"/>
          <w:numId w:val="53"/>
        </w:numPr>
      </w:pPr>
      <w:r>
        <w:t>search and Rescue;</w:t>
      </w:r>
    </w:p>
    <w:p w14:paraId="4EC9EA72" w14:textId="77777777" w:rsidR="004D0CC3" w:rsidRDefault="004D0CC3" w:rsidP="00673611">
      <w:pPr>
        <w:pStyle w:val="Bullet1"/>
        <w:keepNext/>
        <w:keepLines/>
        <w:numPr>
          <w:ilvl w:val="0"/>
          <w:numId w:val="53"/>
        </w:numPr>
      </w:pPr>
      <w:r>
        <w:t>efficiency of vessel traffic movement;</w:t>
      </w:r>
    </w:p>
    <w:p w14:paraId="333400B0" w14:textId="77777777" w:rsidR="004D0CC3" w:rsidRDefault="004D0CC3" w:rsidP="00673611">
      <w:pPr>
        <w:pStyle w:val="Bullet1"/>
        <w:keepNext/>
        <w:keepLines/>
        <w:numPr>
          <w:ilvl w:val="0"/>
          <w:numId w:val="53"/>
        </w:numPr>
      </w:pPr>
      <w:r>
        <w:t>protection of the marine environment;</w:t>
      </w:r>
    </w:p>
    <w:p w14:paraId="6D0B41A4" w14:textId="77777777" w:rsidR="004D0CC3" w:rsidRDefault="004D0CC3" w:rsidP="00673611">
      <w:pPr>
        <w:pStyle w:val="Bullet1"/>
        <w:keepNext/>
        <w:keepLines/>
        <w:numPr>
          <w:ilvl w:val="0"/>
          <w:numId w:val="53"/>
        </w:numPr>
      </w:pPr>
      <w:r>
        <w:t>supporting maritime security;</w:t>
      </w:r>
    </w:p>
    <w:p w14:paraId="63E22B62" w14:textId="77777777" w:rsidR="004D0CC3" w:rsidRDefault="004D0CC3" w:rsidP="00673611">
      <w:pPr>
        <w:pStyle w:val="Bullet1"/>
        <w:keepNext/>
        <w:keepLines/>
        <w:numPr>
          <w:ilvl w:val="0"/>
          <w:numId w:val="53"/>
        </w:numPr>
      </w:pPr>
      <w:r>
        <w:t>supporting law enforcement;</w:t>
      </w:r>
      <w:r w:rsidR="0011465F">
        <w:t xml:space="preserve"> and</w:t>
      </w:r>
    </w:p>
    <w:p w14:paraId="76A743B6" w14:textId="77777777" w:rsidR="004D0CC3" w:rsidRDefault="004D0CC3" w:rsidP="00673611">
      <w:pPr>
        <w:pStyle w:val="Bullet1"/>
        <w:keepNext/>
        <w:keepLines/>
        <w:numPr>
          <w:ilvl w:val="0"/>
          <w:numId w:val="53"/>
        </w:numPr>
      </w:pPr>
      <w:r>
        <w:t xml:space="preserve">protection </w:t>
      </w:r>
      <w:r>
        <w:rPr>
          <w:rFonts w:hint="eastAsia"/>
        </w:rPr>
        <w:t xml:space="preserve">of </w:t>
      </w:r>
      <w:r>
        <w:t>adjacent communities and infrastructure.</w:t>
      </w:r>
    </w:p>
    <w:p w14:paraId="09DD99A7" w14:textId="77777777" w:rsidR="004D0CC3" w:rsidRDefault="004D0CC3" w:rsidP="00673611">
      <w:pPr>
        <w:pStyle w:val="Heading2"/>
        <w:keepLines w:val="0"/>
        <w:numPr>
          <w:ilvl w:val="1"/>
          <w:numId w:val="34"/>
        </w:numPr>
        <w:spacing w:line="240" w:lineRule="auto"/>
        <w:ind w:right="0"/>
      </w:pPr>
      <w:bookmarkStart w:id="42" w:name="_Toc521059593"/>
      <w:bookmarkStart w:id="43" w:name="_Toc521060728"/>
      <w:bookmarkStart w:id="44" w:name="_Toc521061752"/>
      <w:bookmarkStart w:id="45" w:name="_Toc20315208"/>
      <w:bookmarkStart w:id="46" w:name="_Toc20393505"/>
      <w:r>
        <w:t>Benefits of VTS</w:t>
      </w:r>
      <w:r>
        <w:rPr>
          <w:rFonts w:hint="eastAsia"/>
        </w:rPr>
        <w:t xml:space="preserve"> </w:t>
      </w:r>
      <w:r w:rsidR="0011465F">
        <w:t>for</w:t>
      </w:r>
      <w:r>
        <w:rPr>
          <w:rFonts w:hint="eastAsia"/>
        </w:rPr>
        <w:t xml:space="preserve"> </w:t>
      </w:r>
      <w:bookmarkEnd w:id="42"/>
      <w:bookmarkEnd w:id="43"/>
      <w:bookmarkEnd w:id="44"/>
      <w:r>
        <w:t>the bridge team</w:t>
      </w:r>
      <w:bookmarkEnd w:id="45"/>
      <w:bookmarkEnd w:id="46"/>
    </w:p>
    <w:p w14:paraId="155C4AF3" w14:textId="77777777" w:rsidR="004D0CC3" w:rsidRPr="00425377" w:rsidRDefault="004D0CC3" w:rsidP="004D0CC3">
      <w:pPr>
        <w:pStyle w:val="Heading2separationline"/>
      </w:pPr>
    </w:p>
    <w:p w14:paraId="10B4175C" w14:textId="77777777" w:rsidR="004D0CC3" w:rsidRPr="00424248" w:rsidRDefault="0011465F" w:rsidP="004D0CC3">
      <w:pPr>
        <w:pStyle w:val="BodyText"/>
        <w:jc w:val="both"/>
      </w:pPr>
      <w:r>
        <w:t xml:space="preserve">A </w:t>
      </w:r>
      <w:r w:rsidR="004D0CC3">
        <w:t xml:space="preserve">VTS has </w:t>
      </w:r>
      <w:r w:rsidR="004D0CC3" w:rsidRPr="000830CC">
        <w:t>real-time</w:t>
      </w:r>
      <w:r w:rsidR="004D0CC3">
        <w:t xml:space="preserve"> </w:t>
      </w:r>
      <w:r w:rsidR="004D0CC3" w:rsidRPr="000830CC">
        <w:t xml:space="preserve">knowledge </w:t>
      </w:r>
      <w:r w:rsidR="004D0CC3">
        <w:t>and provides the following benefits for the bridge team</w:t>
      </w:r>
      <w:r w:rsidR="004D0CC3" w:rsidRPr="00424248">
        <w:t>:</w:t>
      </w:r>
    </w:p>
    <w:p w14:paraId="67F0D80C" w14:textId="77777777" w:rsidR="004D0CC3" w:rsidRPr="00424248" w:rsidRDefault="0011465F" w:rsidP="00673611">
      <w:pPr>
        <w:pStyle w:val="Normal1"/>
        <w:numPr>
          <w:ilvl w:val="0"/>
          <w:numId w:val="51"/>
        </w:numPr>
        <w:spacing w:after="120"/>
        <w:jc w:val="both"/>
        <w:rPr>
          <w:lang w:val="en-GB"/>
        </w:rPr>
      </w:pPr>
      <w:bookmarkStart w:id="47" w:name="_Toc521059595"/>
      <w:bookmarkStart w:id="48" w:name="_Toc521060730"/>
      <w:bookmarkStart w:id="49" w:name="_Toc521061754"/>
      <w:r w:rsidRPr="00424248">
        <w:rPr>
          <w:lang w:val="en-GB"/>
        </w:rPr>
        <w:t>I</w:t>
      </w:r>
      <w:r w:rsidR="004D0CC3" w:rsidRPr="00424248">
        <w:rPr>
          <w:lang w:val="en-GB"/>
        </w:rPr>
        <w:t xml:space="preserve">nformation about </w:t>
      </w:r>
      <w:r w:rsidR="004D0CC3" w:rsidRPr="00424248">
        <w:rPr>
          <w:color w:val="000000"/>
          <w:lang w:val="en-GB"/>
        </w:rPr>
        <w:t>coastal, port and inland waterway</w:t>
      </w:r>
      <w:r w:rsidR="004D0CC3">
        <w:rPr>
          <w:color w:val="000000"/>
          <w:lang w:val="en-GB"/>
        </w:rPr>
        <w:t>s and</w:t>
      </w:r>
      <w:r w:rsidR="004D0CC3" w:rsidRPr="00424248">
        <w:rPr>
          <w:color w:val="000000"/>
          <w:lang w:val="en-GB"/>
        </w:rPr>
        <w:t xml:space="preserve"> infrastructure</w:t>
      </w:r>
      <w:r w:rsidR="004D0CC3">
        <w:rPr>
          <w:color w:val="000000"/>
          <w:lang w:val="en-GB"/>
        </w:rPr>
        <w:t>s</w:t>
      </w:r>
      <w:r w:rsidR="004D0CC3" w:rsidRPr="00424248">
        <w:rPr>
          <w:color w:val="000000"/>
          <w:lang w:val="en-GB"/>
        </w:rPr>
        <w:t xml:space="preserve"> and its key and vulnerable locations, thereby improving maritime traffic efficiency</w:t>
      </w:r>
      <w:r>
        <w:rPr>
          <w:color w:val="000000"/>
          <w:lang w:val="en-GB"/>
        </w:rPr>
        <w:t>;</w:t>
      </w:r>
    </w:p>
    <w:p w14:paraId="1D9D23F8" w14:textId="77777777" w:rsidR="004D0CC3" w:rsidRPr="00424248" w:rsidRDefault="004D0CC3" w:rsidP="00673611">
      <w:pPr>
        <w:pStyle w:val="Normal1"/>
        <w:numPr>
          <w:ilvl w:val="0"/>
          <w:numId w:val="51"/>
        </w:numPr>
        <w:spacing w:after="120"/>
        <w:jc w:val="both"/>
        <w:rPr>
          <w:lang w:val="en-GB"/>
        </w:rPr>
      </w:pPr>
      <w:r w:rsidRPr="00424248">
        <w:rPr>
          <w:lang w:val="en-GB"/>
        </w:rPr>
        <w:t xml:space="preserve">information about </w:t>
      </w:r>
      <w:r>
        <w:rPr>
          <w:color w:val="000000"/>
          <w:lang w:val="en-GB"/>
        </w:rPr>
        <w:t>ship</w:t>
      </w:r>
      <w:r w:rsidRPr="00424248">
        <w:rPr>
          <w:color w:val="000000"/>
          <w:lang w:val="en-GB"/>
        </w:rPr>
        <w:t xml:space="preserve"> activities, including </w:t>
      </w:r>
      <w:r>
        <w:rPr>
          <w:color w:val="000000"/>
          <w:lang w:val="en-GB"/>
        </w:rPr>
        <w:t>ship</w:t>
      </w:r>
      <w:r w:rsidRPr="00424248">
        <w:rPr>
          <w:color w:val="000000"/>
          <w:lang w:val="en-GB"/>
        </w:rPr>
        <w:t xml:space="preserve"> position and intention, etc., thereby improving the</w:t>
      </w:r>
      <w:r>
        <w:rPr>
          <w:color w:val="000000"/>
          <w:lang w:val="en-GB"/>
        </w:rPr>
        <w:t xml:space="preserve"> situational </w:t>
      </w:r>
      <w:r w:rsidRPr="00424248">
        <w:rPr>
          <w:color w:val="000000"/>
          <w:lang w:val="en-GB"/>
        </w:rPr>
        <w:t xml:space="preserve">awareness between </w:t>
      </w:r>
      <w:r>
        <w:rPr>
          <w:color w:val="000000"/>
          <w:lang w:val="en-GB"/>
        </w:rPr>
        <w:t>ship</w:t>
      </w:r>
      <w:r w:rsidRPr="00424248">
        <w:rPr>
          <w:color w:val="000000"/>
          <w:lang w:val="en-GB"/>
        </w:rPr>
        <w:t>s</w:t>
      </w:r>
      <w:r w:rsidR="0011465F">
        <w:rPr>
          <w:color w:val="000000"/>
          <w:lang w:val="en-GB"/>
        </w:rPr>
        <w:t>;</w:t>
      </w:r>
    </w:p>
    <w:p w14:paraId="3079B23E" w14:textId="77777777" w:rsidR="004D0CC3" w:rsidRPr="00424248" w:rsidRDefault="004D0CC3" w:rsidP="00673611">
      <w:pPr>
        <w:pStyle w:val="Normal1"/>
        <w:numPr>
          <w:ilvl w:val="0"/>
          <w:numId w:val="51"/>
        </w:numPr>
        <w:spacing w:after="120"/>
        <w:jc w:val="both"/>
        <w:rPr>
          <w:lang w:val="en-GB"/>
        </w:rPr>
      </w:pPr>
      <w:r w:rsidRPr="00424248">
        <w:rPr>
          <w:color w:val="000000"/>
          <w:lang w:val="en-GB"/>
        </w:rPr>
        <w:t xml:space="preserve">navigational assistance in difficult navigation conditions to ensure the safety of </w:t>
      </w:r>
      <w:r>
        <w:rPr>
          <w:color w:val="000000"/>
          <w:lang w:val="en-GB"/>
        </w:rPr>
        <w:t>ship</w:t>
      </w:r>
      <w:r w:rsidRPr="00424248">
        <w:rPr>
          <w:color w:val="000000"/>
          <w:lang w:val="en-GB"/>
        </w:rPr>
        <w:t>s</w:t>
      </w:r>
      <w:r w:rsidR="0011465F">
        <w:rPr>
          <w:color w:val="000000"/>
          <w:lang w:val="en-GB"/>
        </w:rPr>
        <w:t>;</w:t>
      </w:r>
    </w:p>
    <w:p w14:paraId="47B7C37F" w14:textId="77777777" w:rsidR="004D0CC3" w:rsidRPr="00424248" w:rsidRDefault="004D0CC3" w:rsidP="00673611">
      <w:pPr>
        <w:pStyle w:val="Normal1"/>
        <w:numPr>
          <w:ilvl w:val="0"/>
          <w:numId w:val="51"/>
        </w:numPr>
        <w:spacing w:after="120"/>
        <w:jc w:val="both"/>
        <w:rPr>
          <w:lang w:val="en-GB"/>
        </w:rPr>
      </w:pPr>
      <w:r w:rsidRPr="00424248">
        <w:rPr>
          <w:color w:val="000000"/>
          <w:lang w:val="en-GB"/>
        </w:rPr>
        <w:t xml:space="preserve">knowledge of conventional port operations, including </w:t>
      </w:r>
      <w:r>
        <w:rPr>
          <w:color w:val="000000"/>
          <w:lang w:val="en-GB"/>
        </w:rPr>
        <w:t>ship</w:t>
      </w:r>
      <w:r w:rsidRPr="00424248">
        <w:rPr>
          <w:color w:val="000000"/>
          <w:lang w:val="en-GB"/>
        </w:rPr>
        <w:t xml:space="preserve"> route and port interface activities, thereby reducing the pressure in route planning and help </w:t>
      </w:r>
      <w:r>
        <w:rPr>
          <w:color w:val="000000"/>
          <w:lang w:val="en-GB"/>
        </w:rPr>
        <w:t>deck</w:t>
      </w:r>
      <w:r w:rsidRPr="00424248">
        <w:rPr>
          <w:color w:val="000000"/>
          <w:lang w:val="en-GB"/>
        </w:rPr>
        <w:t xml:space="preserve"> </w:t>
      </w:r>
      <w:r>
        <w:rPr>
          <w:color w:val="000000"/>
          <w:lang w:val="en-GB"/>
        </w:rPr>
        <w:t>o</w:t>
      </w:r>
      <w:r w:rsidRPr="00424248">
        <w:rPr>
          <w:color w:val="000000"/>
          <w:lang w:val="en-GB"/>
        </w:rPr>
        <w:t>fficers fully understand the navigation environment in complex traffic situations</w:t>
      </w:r>
      <w:r w:rsidR="0011465F">
        <w:rPr>
          <w:color w:val="000000"/>
          <w:lang w:val="en-GB"/>
        </w:rPr>
        <w:t>; and</w:t>
      </w:r>
    </w:p>
    <w:p w14:paraId="6FD3CA35" w14:textId="77777777" w:rsidR="004D0CC3" w:rsidRPr="00425377" w:rsidRDefault="004D0CC3" w:rsidP="00673611">
      <w:pPr>
        <w:pStyle w:val="Normal1"/>
        <w:numPr>
          <w:ilvl w:val="0"/>
          <w:numId w:val="51"/>
        </w:numPr>
        <w:spacing w:after="120"/>
        <w:jc w:val="both"/>
        <w:rPr>
          <w:lang w:val="en-GB"/>
        </w:rPr>
      </w:pPr>
      <w:bookmarkStart w:id="50" w:name="_1y810tw"/>
      <w:bookmarkEnd w:id="50"/>
      <w:r w:rsidRPr="00424248">
        <w:rPr>
          <w:color w:val="000000"/>
          <w:lang w:val="en-GB"/>
        </w:rPr>
        <w:t>information concerning the coordination</w:t>
      </w:r>
      <w:r>
        <w:rPr>
          <w:color w:val="000000"/>
          <w:lang w:val="en-GB"/>
        </w:rPr>
        <w:t xml:space="preserve"> of medical assistance in emergency situations.</w:t>
      </w:r>
    </w:p>
    <w:p w14:paraId="2B0142C0" w14:textId="77777777" w:rsidR="004D0CC3" w:rsidRDefault="004D0CC3" w:rsidP="00673611">
      <w:pPr>
        <w:pStyle w:val="Heading2"/>
        <w:keepLines w:val="0"/>
        <w:numPr>
          <w:ilvl w:val="1"/>
          <w:numId w:val="34"/>
        </w:numPr>
        <w:spacing w:line="240" w:lineRule="auto"/>
        <w:ind w:right="0"/>
      </w:pPr>
      <w:bookmarkStart w:id="51" w:name="_Toc521059600"/>
      <w:bookmarkStart w:id="52" w:name="_Toc521060735"/>
      <w:bookmarkStart w:id="53" w:name="_Toc521061759"/>
      <w:bookmarkStart w:id="54" w:name="_Toc20315209"/>
      <w:bookmarkStart w:id="55" w:name="_Toc20393506"/>
      <w:bookmarkEnd w:id="47"/>
      <w:bookmarkEnd w:id="48"/>
      <w:bookmarkEnd w:id="49"/>
      <w:r>
        <w:rPr>
          <w:rFonts w:hint="eastAsia"/>
        </w:rPr>
        <w:t xml:space="preserve">VTS </w:t>
      </w:r>
      <w:r>
        <w:t>and Ship</w:t>
      </w:r>
      <w:r>
        <w:rPr>
          <w:rFonts w:hint="eastAsia"/>
        </w:rPr>
        <w:t xml:space="preserve"> </w:t>
      </w:r>
      <w:bookmarkEnd w:id="51"/>
      <w:bookmarkEnd w:id="52"/>
      <w:bookmarkEnd w:id="53"/>
      <w:bookmarkEnd w:id="54"/>
      <w:r w:rsidR="0011465F">
        <w:t>Reporting Systems</w:t>
      </w:r>
      <w:bookmarkEnd w:id="55"/>
    </w:p>
    <w:p w14:paraId="6A6A7E03" w14:textId="77777777" w:rsidR="004D0CC3" w:rsidRDefault="004D0CC3" w:rsidP="004D0CC3">
      <w:pPr>
        <w:pStyle w:val="Heading2separationline"/>
      </w:pPr>
    </w:p>
    <w:p w14:paraId="1271371F" w14:textId="77777777" w:rsidR="004D0CC3" w:rsidRDefault="004D0CC3" w:rsidP="004D0CC3">
      <w:pPr>
        <w:pStyle w:val="BodyText"/>
        <w:jc w:val="both"/>
      </w:pPr>
      <w:r w:rsidRPr="00E679F8">
        <w:t xml:space="preserve">Ship </w:t>
      </w:r>
      <w:r>
        <w:t>R</w:t>
      </w:r>
      <w:r w:rsidRPr="00E679F8">
        <w:t xml:space="preserve">eporting </w:t>
      </w:r>
      <w:r>
        <w:t>S</w:t>
      </w:r>
      <w:r w:rsidRPr="00E679F8">
        <w:t>ystems</w:t>
      </w:r>
      <w:r>
        <w:t xml:space="preserve"> (SRS)</w:t>
      </w:r>
      <w:r w:rsidRPr="00E679F8">
        <w:t xml:space="preserve"> and reporting requirements are used to provide, gather or exchange</w:t>
      </w:r>
      <w:r>
        <w:t xml:space="preserve"> </w:t>
      </w:r>
      <w:r w:rsidRPr="00E679F8">
        <w:t>information through radio reports</w:t>
      </w:r>
      <w:r w:rsidR="0000599B">
        <w:t xml:space="preserve"> or other electronic means</w:t>
      </w:r>
      <w:r w:rsidRPr="00E679F8">
        <w:t>. The information is used to provide data for many purposes including</w:t>
      </w:r>
      <w:r>
        <w:t xml:space="preserve"> </w:t>
      </w:r>
      <w:r w:rsidRPr="00E679F8">
        <w:t>search and rescue, vessel traffic services, weather forecasting and prevention of marine pollution.</w:t>
      </w:r>
    </w:p>
    <w:p w14:paraId="1C5C67AC" w14:textId="77777777" w:rsidR="004D0CC3" w:rsidRDefault="004D0CC3" w:rsidP="004D0CC3">
      <w:pPr>
        <w:pStyle w:val="BodyText"/>
        <w:jc w:val="both"/>
      </w:pPr>
      <w:r>
        <w:t xml:space="preserve">Ship </w:t>
      </w:r>
      <w:r w:rsidR="0000599B">
        <w:t>r</w:t>
      </w:r>
      <w:r>
        <w:t xml:space="preserve">outeing measures and SRS are passive where ships provide information through predetermined reporting requirements.  </w:t>
      </w:r>
    </w:p>
    <w:p w14:paraId="2001E8EF" w14:textId="77777777" w:rsidR="004D0CC3" w:rsidRDefault="004D0CC3" w:rsidP="004D0CC3">
      <w:pPr>
        <w:pStyle w:val="BodyText"/>
        <w:jc w:val="both"/>
      </w:pPr>
      <w:r>
        <w:t xml:space="preserve">VTS is proactive, continuously monitoring </w:t>
      </w:r>
      <w:r w:rsidR="0000599B">
        <w:t>ship</w:t>
      </w:r>
      <w:r>
        <w:t xml:space="preserve"> traffic and providing relevant information. The deck officer should be aware that:</w:t>
      </w:r>
    </w:p>
    <w:p w14:paraId="0451DC30" w14:textId="77777777" w:rsidR="004D0CC3" w:rsidRDefault="004D0CC3" w:rsidP="00673611">
      <w:pPr>
        <w:pStyle w:val="Bullet1"/>
        <w:numPr>
          <w:ilvl w:val="0"/>
          <w:numId w:val="37"/>
        </w:numPr>
        <w:jc w:val="both"/>
      </w:pPr>
      <w:r>
        <w:t xml:space="preserve">VTS, Traffic Separation Schemes (TSS) and SRS can be used independently or </w:t>
      </w:r>
      <w:r>
        <w:rPr>
          <w:rFonts w:hint="eastAsia"/>
        </w:rPr>
        <w:t>in combination</w:t>
      </w:r>
      <w:r w:rsidR="00D74950">
        <w:t>;</w:t>
      </w:r>
    </w:p>
    <w:p w14:paraId="5378DC3A" w14:textId="77777777" w:rsidR="004D0CC3" w:rsidRDefault="004D0CC3" w:rsidP="00673611">
      <w:pPr>
        <w:pStyle w:val="Bullet1"/>
        <w:numPr>
          <w:ilvl w:val="0"/>
          <w:numId w:val="37"/>
        </w:numPr>
        <w:jc w:val="both"/>
      </w:pPr>
      <w:r>
        <w:t>SRS often provides data for VTS traffic images</w:t>
      </w:r>
      <w:r w:rsidR="00D74950">
        <w:t>;</w:t>
      </w:r>
      <w:r w:rsidR="0000599B">
        <w:t xml:space="preserve"> and</w:t>
      </w:r>
    </w:p>
    <w:p w14:paraId="5EA57F26" w14:textId="77777777" w:rsidR="004D0CC3" w:rsidRDefault="0000599B" w:rsidP="00673611">
      <w:pPr>
        <w:pStyle w:val="Bullet1"/>
        <w:numPr>
          <w:ilvl w:val="0"/>
          <w:numId w:val="37"/>
        </w:numPr>
        <w:jc w:val="both"/>
      </w:pPr>
      <w:r>
        <w:t xml:space="preserve">both </w:t>
      </w:r>
      <w:r w:rsidR="004D0CC3">
        <w:t>VTS</w:t>
      </w:r>
      <w:r>
        <w:t xml:space="preserve"> and SRS</w:t>
      </w:r>
      <w:r w:rsidR="004D0CC3">
        <w:t xml:space="preserve"> may be mandatory or voluntary</w:t>
      </w:r>
      <w:r>
        <w:t>.</w:t>
      </w:r>
    </w:p>
    <w:p w14:paraId="0E0BCC18" w14:textId="77777777" w:rsidR="004D0CC3" w:rsidRDefault="004D0CC3" w:rsidP="00673611">
      <w:pPr>
        <w:pStyle w:val="Heading2"/>
        <w:keepLines w:val="0"/>
        <w:numPr>
          <w:ilvl w:val="1"/>
          <w:numId w:val="34"/>
        </w:numPr>
        <w:spacing w:line="240" w:lineRule="auto"/>
        <w:ind w:right="0"/>
      </w:pPr>
      <w:bookmarkStart w:id="56" w:name="_Toc20315210"/>
      <w:bookmarkStart w:id="57" w:name="_Toc20393507"/>
      <w:r>
        <w:t>Provision of VTS</w:t>
      </w:r>
      <w:bookmarkEnd w:id="56"/>
      <w:bookmarkEnd w:id="57"/>
      <w:r>
        <w:t xml:space="preserve"> </w:t>
      </w:r>
    </w:p>
    <w:p w14:paraId="75A16EC9" w14:textId="77777777" w:rsidR="004D0CC3" w:rsidRPr="00425377" w:rsidRDefault="004D0CC3" w:rsidP="004D0CC3">
      <w:pPr>
        <w:pStyle w:val="Heading2separationline"/>
      </w:pPr>
    </w:p>
    <w:p w14:paraId="7AFEACA8" w14:textId="77777777" w:rsidR="004D0CC3" w:rsidRPr="00561169" w:rsidRDefault="004D0CC3" w:rsidP="00673611">
      <w:pPr>
        <w:pStyle w:val="Heading3"/>
        <w:numPr>
          <w:ilvl w:val="2"/>
          <w:numId w:val="34"/>
        </w:numPr>
      </w:pPr>
      <w:bookmarkStart w:id="58" w:name="_Toc521059604"/>
      <w:bookmarkStart w:id="59" w:name="_Toc521060739"/>
      <w:bookmarkStart w:id="60" w:name="_Toc521061763"/>
      <w:bookmarkStart w:id="61" w:name="_Toc20315211"/>
      <w:bookmarkStart w:id="62" w:name="_Toc20393508"/>
      <w:r>
        <w:t>Provision of timely and relevant information</w:t>
      </w:r>
      <w:bookmarkEnd w:id="58"/>
      <w:bookmarkEnd w:id="59"/>
      <w:bookmarkEnd w:id="60"/>
      <w:bookmarkEnd w:id="61"/>
      <w:bookmarkEnd w:id="62"/>
    </w:p>
    <w:p w14:paraId="1732A62A" w14:textId="77777777" w:rsidR="004D0CC3" w:rsidRDefault="004D0CC3" w:rsidP="004D0CC3">
      <w:pPr>
        <w:pStyle w:val="BodyText"/>
        <w:jc w:val="both"/>
      </w:pPr>
      <w:r w:rsidRPr="0037448A">
        <w:t xml:space="preserve">The provision of timely and relevant </w:t>
      </w:r>
      <w:r>
        <w:t>i</w:t>
      </w:r>
      <w:r w:rsidRPr="0037448A">
        <w:t>nformation on factors influencing</w:t>
      </w:r>
      <w:r>
        <w:t xml:space="preserve"> </w:t>
      </w:r>
      <w:r w:rsidRPr="0037448A">
        <w:t xml:space="preserve">the ship's movements and assist on-board decision </w:t>
      </w:r>
      <w:r w:rsidR="00D74950" w:rsidRPr="0037448A">
        <w:t>making</w:t>
      </w:r>
      <w:r w:rsidR="00D74950">
        <w:t xml:space="preserve"> </w:t>
      </w:r>
      <w:r w:rsidR="00D74950" w:rsidRPr="0037448A">
        <w:t>may</w:t>
      </w:r>
      <w:r w:rsidRPr="0037448A">
        <w:t xml:space="preserve"> include:</w:t>
      </w:r>
    </w:p>
    <w:p w14:paraId="0D1D59ED" w14:textId="77777777" w:rsidR="004D0CC3" w:rsidRDefault="004D0CC3" w:rsidP="00673611">
      <w:pPr>
        <w:pStyle w:val="BodyText"/>
        <w:numPr>
          <w:ilvl w:val="0"/>
          <w:numId w:val="54"/>
        </w:numPr>
        <w:ind w:left="426" w:hanging="426"/>
        <w:jc w:val="both"/>
        <w:rPr>
          <w:rFonts w:cs="Calibri"/>
        </w:rPr>
      </w:pPr>
      <w:r w:rsidRPr="00425377">
        <w:rPr>
          <w:rFonts w:cs="Calibri"/>
        </w:rPr>
        <w:lastRenderedPageBreak/>
        <w:t>position, identity, intention and movements of ships;</w:t>
      </w:r>
    </w:p>
    <w:p w14:paraId="3A0F8335" w14:textId="77777777" w:rsidR="004D0CC3" w:rsidRDefault="004D0CC3" w:rsidP="00673611">
      <w:pPr>
        <w:pStyle w:val="BodyText"/>
        <w:numPr>
          <w:ilvl w:val="0"/>
          <w:numId w:val="54"/>
        </w:numPr>
        <w:ind w:left="426" w:hanging="426"/>
        <w:jc w:val="both"/>
        <w:rPr>
          <w:rFonts w:cs="Calibri"/>
        </w:rPr>
      </w:pPr>
      <w:r>
        <w:rPr>
          <w:rFonts w:cs="Calibri"/>
        </w:rPr>
        <w:t>maritime safety information;</w:t>
      </w:r>
    </w:p>
    <w:p w14:paraId="0029653E" w14:textId="77777777" w:rsidR="004D0CC3" w:rsidRPr="00425377" w:rsidRDefault="004D0CC3" w:rsidP="00673611">
      <w:pPr>
        <w:pStyle w:val="BodyText"/>
        <w:numPr>
          <w:ilvl w:val="0"/>
          <w:numId w:val="54"/>
        </w:numPr>
        <w:ind w:left="426" w:hanging="426"/>
        <w:jc w:val="both"/>
        <w:rPr>
          <w:rFonts w:cs="Calibri"/>
        </w:rPr>
      </w:pPr>
      <w:r>
        <w:rPr>
          <w:rFonts w:cs="Calibri"/>
        </w:rPr>
        <w:t>limitations of ships</w:t>
      </w:r>
      <w:r w:rsidRPr="00135784">
        <w:t xml:space="preserve"> </w:t>
      </w:r>
      <w:r>
        <w:t>in the VTS area that may impose restrictions on the navigation of other ships (e.g. manoeuvrability), or any other potential hindrances;</w:t>
      </w:r>
    </w:p>
    <w:p w14:paraId="4F1DBEF5" w14:textId="77777777" w:rsidR="004D0CC3" w:rsidRPr="00425377" w:rsidRDefault="004D0CC3" w:rsidP="00673611">
      <w:pPr>
        <w:pStyle w:val="BodyText"/>
        <w:numPr>
          <w:ilvl w:val="0"/>
          <w:numId w:val="54"/>
        </w:numPr>
        <w:ind w:left="426" w:hanging="426"/>
        <w:jc w:val="both"/>
        <w:rPr>
          <w:rFonts w:cs="Calibri"/>
        </w:rPr>
      </w:pPr>
      <w:r>
        <w:t>other information such as reporting formalities and International Ship and Port Facility Security (ISPS) code details; and</w:t>
      </w:r>
    </w:p>
    <w:p w14:paraId="4333A921" w14:textId="77777777" w:rsidR="004D0CC3" w:rsidRDefault="004D0CC3" w:rsidP="00673611">
      <w:pPr>
        <w:pStyle w:val="BodyText"/>
        <w:numPr>
          <w:ilvl w:val="0"/>
          <w:numId w:val="54"/>
        </w:numPr>
        <w:ind w:left="426" w:hanging="426"/>
        <w:jc w:val="both"/>
        <w:rPr>
          <w:rFonts w:cs="Calibri"/>
        </w:rPr>
      </w:pPr>
      <w:r>
        <w:t>support to, and cooperation with, allied services.</w:t>
      </w:r>
    </w:p>
    <w:p w14:paraId="102048F6" w14:textId="49940996" w:rsidR="004D0CC3" w:rsidRPr="00193CF3" w:rsidRDefault="009C3197" w:rsidP="004D0CC3">
      <w:pPr>
        <w:pStyle w:val="BodyText"/>
        <w:jc w:val="both"/>
      </w:pPr>
      <w:r>
        <w:t>This</w:t>
      </w:r>
      <w:r w:rsidR="004D0CC3">
        <w:t xml:space="preserve"> information </w:t>
      </w:r>
      <w:r>
        <w:t>may be provided</w:t>
      </w:r>
      <w:r w:rsidR="009F1B19">
        <w:t>:</w:t>
      </w:r>
    </w:p>
    <w:p w14:paraId="419BCA4D" w14:textId="77777777" w:rsidR="004D0CC3" w:rsidRDefault="004D0CC3" w:rsidP="00673611">
      <w:pPr>
        <w:pStyle w:val="Bullet1"/>
        <w:numPr>
          <w:ilvl w:val="0"/>
          <w:numId w:val="52"/>
        </w:numPr>
        <w:jc w:val="both"/>
      </w:pPr>
      <w:r>
        <w:t xml:space="preserve">at </w:t>
      </w:r>
      <w:r w:rsidRPr="00193CF3">
        <w:t>fixed times (i.e. broadcast) or</w:t>
      </w:r>
      <w:r>
        <w:t xml:space="preserve"> time</w:t>
      </w:r>
      <w:del w:id="63" w:author="Plenary Room" w:date="2019-09-26T14:58:00Z">
        <w:r w:rsidDel="002957B1">
          <w:delText xml:space="preserve"> </w:delText>
        </w:r>
      </w:del>
      <w:r>
        <w:t>-intervals;</w:t>
      </w:r>
    </w:p>
    <w:p w14:paraId="10ACCA03" w14:textId="77777777" w:rsidR="004D0CC3" w:rsidRDefault="004D0CC3" w:rsidP="00673611">
      <w:pPr>
        <w:pStyle w:val="Bullet1"/>
        <w:numPr>
          <w:ilvl w:val="0"/>
          <w:numId w:val="52"/>
        </w:numPr>
        <w:jc w:val="both"/>
      </w:pPr>
      <w:r>
        <w:t>on demand (when requested by ships); and</w:t>
      </w:r>
    </w:p>
    <w:p w14:paraId="4FCE86FE" w14:textId="77777777" w:rsidR="004D0CC3" w:rsidRDefault="004D0CC3" w:rsidP="00673611">
      <w:pPr>
        <w:pStyle w:val="Bullet1"/>
        <w:numPr>
          <w:ilvl w:val="0"/>
          <w:numId w:val="52"/>
        </w:numPr>
        <w:jc w:val="both"/>
      </w:pPr>
      <w:r>
        <w:t>when deemed necessary by the VTS.</w:t>
      </w:r>
    </w:p>
    <w:p w14:paraId="411D9710" w14:textId="77777777" w:rsidR="004D0CC3" w:rsidRDefault="004D0CC3" w:rsidP="00673611">
      <w:pPr>
        <w:pStyle w:val="Heading3"/>
        <w:numPr>
          <w:ilvl w:val="2"/>
          <w:numId w:val="34"/>
        </w:numPr>
      </w:pPr>
      <w:bookmarkStart w:id="64" w:name="_Toc20315212"/>
      <w:bookmarkStart w:id="65" w:name="_Toc20393509"/>
      <w:r>
        <w:t xml:space="preserve">Monitoring and management of </w:t>
      </w:r>
      <w:r>
        <w:rPr>
          <w:rFonts w:hint="eastAsia"/>
        </w:rPr>
        <w:t>T</w:t>
      </w:r>
      <w:r>
        <w:t>raffic</w:t>
      </w:r>
      <w:bookmarkEnd w:id="64"/>
      <w:bookmarkEnd w:id="65"/>
    </w:p>
    <w:p w14:paraId="27392405" w14:textId="77777777" w:rsidR="004D0CC3" w:rsidRDefault="004D0CC3" w:rsidP="004D0CC3">
      <w:pPr>
        <w:pStyle w:val="BodyText"/>
        <w:jc w:val="both"/>
      </w:pPr>
      <w:r>
        <w:t>The monitoring and management of traffic to ensure the safety and efficiency of ship movements may include:</w:t>
      </w:r>
    </w:p>
    <w:p w14:paraId="56279A2C" w14:textId="77777777" w:rsidR="004D0CC3" w:rsidRDefault="004D0CC3" w:rsidP="00673611">
      <w:pPr>
        <w:pStyle w:val="BodyText"/>
        <w:numPr>
          <w:ilvl w:val="0"/>
          <w:numId w:val="49"/>
        </w:numPr>
        <w:ind w:left="426" w:hanging="426"/>
        <w:jc w:val="both"/>
      </w:pPr>
      <w:r>
        <w:t>forward planning of ship movements;</w:t>
      </w:r>
    </w:p>
    <w:p w14:paraId="48527954" w14:textId="77777777" w:rsidR="004D0CC3" w:rsidRDefault="004D0CC3" w:rsidP="00673611">
      <w:pPr>
        <w:pStyle w:val="BodyText"/>
        <w:numPr>
          <w:ilvl w:val="0"/>
          <w:numId w:val="49"/>
        </w:numPr>
        <w:ind w:left="426" w:hanging="426"/>
        <w:jc w:val="both"/>
      </w:pPr>
      <w:r>
        <w:t>organizing ships underway;</w:t>
      </w:r>
    </w:p>
    <w:p w14:paraId="1F056236" w14:textId="77777777" w:rsidR="004D0CC3" w:rsidRDefault="004D0CC3" w:rsidP="00673611">
      <w:pPr>
        <w:pStyle w:val="BodyText"/>
        <w:numPr>
          <w:ilvl w:val="0"/>
          <w:numId w:val="49"/>
        </w:numPr>
        <w:ind w:left="426" w:hanging="426"/>
        <w:jc w:val="both"/>
      </w:pPr>
      <w:r>
        <w:t>organizing space allocation;</w:t>
      </w:r>
    </w:p>
    <w:p w14:paraId="2C956B2A" w14:textId="77777777" w:rsidR="004D0CC3" w:rsidRDefault="004D0CC3" w:rsidP="00673611">
      <w:pPr>
        <w:pStyle w:val="BodyText"/>
        <w:numPr>
          <w:ilvl w:val="0"/>
          <w:numId w:val="49"/>
        </w:numPr>
        <w:ind w:left="426" w:hanging="426"/>
        <w:jc w:val="both"/>
      </w:pPr>
      <w:r>
        <w:t>establishing a system of traffic clearances;</w:t>
      </w:r>
    </w:p>
    <w:p w14:paraId="7B3CF0E9" w14:textId="77777777" w:rsidR="004D0CC3" w:rsidRDefault="004D0CC3" w:rsidP="00673611">
      <w:pPr>
        <w:pStyle w:val="BodyText"/>
        <w:numPr>
          <w:ilvl w:val="0"/>
          <w:numId w:val="49"/>
        </w:numPr>
        <w:ind w:left="426" w:hanging="426"/>
        <w:jc w:val="both"/>
      </w:pPr>
      <w:r>
        <w:t>establishing a system of voyage or passage plans;</w:t>
      </w:r>
    </w:p>
    <w:p w14:paraId="6BF325DC" w14:textId="77777777" w:rsidR="004D0CC3" w:rsidRDefault="004D0CC3" w:rsidP="00673611">
      <w:pPr>
        <w:pStyle w:val="BodyText"/>
        <w:numPr>
          <w:ilvl w:val="0"/>
          <w:numId w:val="49"/>
        </w:numPr>
        <w:ind w:left="426" w:hanging="426"/>
        <w:jc w:val="both"/>
      </w:pPr>
      <w:r>
        <w:t>providing route advice; and</w:t>
      </w:r>
    </w:p>
    <w:p w14:paraId="6A0055A4" w14:textId="77777777" w:rsidR="004D0CC3" w:rsidRDefault="004D0CC3" w:rsidP="004D0CC3">
      <w:pPr>
        <w:pStyle w:val="BodyText"/>
        <w:numPr>
          <w:ilvl w:val="0"/>
          <w:numId w:val="49"/>
        </w:numPr>
        <w:ind w:left="426" w:hanging="426"/>
        <w:jc w:val="both"/>
      </w:pPr>
      <w:r>
        <w:t>ensuring compliance with and enforcement of regulatory provisions for which they are empowered.</w:t>
      </w:r>
    </w:p>
    <w:p w14:paraId="29E26400" w14:textId="77777777" w:rsidR="004D0CC3" w:rsidRDefault="004D0CC3" w:rsidP="00673611">
      <w:pPr>
        <w:pStyle w:val="Heading3"/>
        <w:numPr>
          <w:ilvl w:val="2"/>
          <w:numId w:val="34"/>
        </w:numPr>
      </w:pPr>
      <w:bookmarkStart w:id="66" w:name="_Toc20315213"/>
      <w:bookmarkStart w:id="67" w:name="_Toc20393510"/>
      <w:r>
        <w:t>responding to developing unsafe situations</w:t>
      </w:r>
      <w:bookmarkEnd w:id="66"/>
      <w:bookmarkEnd w:id="67"/>
    </w:p>
    <w:p w14:paraId="6D230B4B" w14:textId="77777777" w:rsidR="004D0CC3" w:rsidRDefault="004D0CC3" w:rsidP="004D0CC3">
      <w:pPr>
        <w:pStyle w:val="BodyText"/>
        <w:jc w:val="both"/>
      </w:pPr>
      <w:r>
        <w:t>Developing unsafe situations may include:</w:t>
      </w:r>
    </w:p>
    <w:p w14:paraId="74753E65" w14:textId="77777777" w:rsidR="004D0CC3" w:rsidRDefault="004D0CC3" w:rsidP="00673611">
      <w:pPr>
        <w:pStyle w:val="BodyText"/>
        <w:numPr>
          <w:ilvl w:val="0"/>
          <w:numId w:val="50"/>
        </w:numPr>
        <w:ind w:left="426" w:hanging="426"/>
        <w:jc w:val="both"/>
      </w:pPr>
      <w:r>
        <w:t>a ship unsure of its route or position;</w:t>
      </w:r>
    </w:p>
    <w:p w14:paraId="50E79629" w14:textId="77777777" w:rsidR="004D0CC3" w:rsidRDefault="004D0CC3" w:rsidP="00673611">
      <w:pPr>
        <w:pStyle w:val="BodyText"/>
        <w:numPr>
          <w:ilvl w:val="0"/>
          <w:numId w:val="50"/>
        </w:numPr>
        <w:ind w:left="426" w:hanging="426"/>
        <w:jc w:val="both"/>
      </w:pPr>
      <w:r>
        <w:t>a ship deviating from the route;</w:t>
      </w:r>
    </w:p>
    <w:p w14:paraId="5F788B45" w14:textId="77777777" w:rsidR="004D0CC3" w:rsidRDefault="004D0CC3" w:rsidP="00673611">
      <w:pPr>
        <w:pStyle w:val="BodyText"/>
        <w:numPr>
          <w:ilvl w:val="0"/>
          <w:numId w:val="50"/>
        </w:numPr>
        <w:ind w:left="426" w:hanging="426"/>
        <w:jc w:val="both"/>
      </w:pPr>
      <w:r>
        <w:t>a ship requiring guidance to an anchoring position;</w:t>
      </w:r>
    </w:p>
    <w:p w14:paraId="2E83B0E2" w14:textId="77777777" w:rsidR="004D0CC3" w:rsidRDefault="004D0CC3" w:rsidP="00673611">
      <w:pPr>
        <w:pStyle w:val="BodyText"/>
        <w:numPr>
          <w:ilvl w:val="0"/>
          <w:numId w:val="50"/>
        </w:numPr>
        <w:ind w:left="426" w:hanging="426"/>
        <w:jc w:val="both"/>
      </w:pPr>
      <w:r>
        <w:t>a ship that has defects or deficiencies, such as navigation or manoeuvring equipment failure;</w:t>
      </w:r>
    </w:p>
    <w:p w14:paraId="0D258746" w14:textId="623B41D1" w:rsidR="004D0CC3" w:rsidRDefault="004D0CC3" w:rsidP="00673611">
      <w:pPr>
        <w:pStyle w:val="BodyText"/>
        <w:numPr>
          <w:ilvl w:val="0"/>
          <w:numId w:val="50"/>
        </w:numPr>
        <w:ind w:left="426" w:hanging="426"/>
        <w:jc w:val="both"/>
      </w:pPr>
      <w:r>
        <w:t>severe meteorological conditions (e.g. low visibility, strong winds);</w:t>
      </w:r>
      <w:ins w:id="68" w:author="Plenary Room" w:date="2019-09-26T15:00:00Z">
        <w:r w:rsidR="002957B1">
          <w:t xml:space="preserve"> and</w:t>
        </w:r>
      </w:ins>
    </w:p>
    <w:p w14:paraId="73C3529B" w14:textId="6BE4E27B" w:rsidR="004D0CC3" w:rsidRDefault="004D0CC3" w:rsidP="00673611">
      <w:pPr>
        <w:pStyle w:val="BodyText"/>
        <w:numPr>
          <w:ilvl w:val="0"/>
          <w:numId w:val="50"/>
        </w:numPr>
        <w:ind w:left="426" w:hanging="426"/>
        <w:jc w:val="both"/>
      </w:pPr>
      <w:r>
        <w:t>a ship at risk of grounding or collision</w:t>
      </w:r>
      <w:ins w:id="69" w:author="Plenary Room" w:date="2019-09-26T15:00:00Z">
        <w:r w:rsidR="002957B1">
          <w:t>.</w:t>
        </w:r>
      </w:ins>
      <w:del w:id="70" w:author="Plenary Room" w:date="2019-09-26T15:00:00Z">
        <w:r w:rsidDel="002957B1">
          <w:delText>; and</w:delText>
        </w:r>
      </w:del>
    </w:p>
    <w:p w14:paraId="47587471" w14:textId="67667FA1" w:rsidR="00E16008" w:rsidRDefault="002957B1">
      <w:pPr>
        <w:pStyle w:val="BodyText"/>
        <w:jc w:val="both"/>
        <w:pPrChange w:id="71" w:author="Plenary Room" w:date="2019-09-26T15:00:00Z">
          <w:pPr>
            <w:pStyle w:val="BodyText"/>
            <w:numPr>
              <w:numId w:val="50"/>
            </w:numPr>
            <w:ind w:left="426" w:hanging="426"/>
            <w:jc w:val="both"/>
          </w:pPr>
        </w:pPrChange>
      </w:pPr>
      <w:ins w:id="72" w:author="Plenary Room" w:date="2019-09-26T15:00:00Z">
        <w:r>
          <w:t xml:space="preserve">A VTS may also assist in </w:t>
        </w:r>
      </w:ins>
      <w:r w:rsidR="004D0CC3">
        <w:t>emergency response or support to emergency services.</w:t>
      </w:r>
      <w:r w:rsidR="004D0CC3" w:rsidRPr="00425377">
        <w:rPr>
          <w:rFonts w:cs="Calibri"/>
        </w:rPr>
        <w:tab/>
      </w:r>
      <w:r w:rsidR="004D0CC3">
        <w:tab/>
      </w:r>
    </w:p>
    <w:p w14:paraId="2777E1CD" w14:textId="77777777" w:rsidR="004D0CC3" w:rsidRDefault="004D0CC3" w:rsidP="00673611">
      <w:pPr>
        <w:pStyle w:val="Heading2"/>
        <w:keepLines w:val="0"/>
        <w:numPr>
          <w:ilvl w:val="1"/>
          <w:numId w:val="34"/>
        </w:numPr>
        <w:spacing w:line="240" w:lineRule="auto"/>
        <w:ind w:right="0"/>
      </w:pPr>
      <w:bookmarkStart w:id="73" w:name="_Toc20315214"/>
      <w:bookmarkStart w:id="74" w:name="_Toc20393511"/>
      <w:r>
        <w:t xml:space="preserve">VTS </w:t>
      </w:r>
      <w:bookmarkEnd w:id="73"/>
      <w:r w:rsidR="00D74950">
        <w:t>procedures</w:t>
      </w:r>
      <w:bookmarkEnd w:id="74"/>
    </w:p>
    <w:p w14:paraId="3D1E4BA4" w14:textId="77777777" w:rsidR="004D0CC3" w:rsidRPr="00425377" w:rsidRDefault="004D0CC3" w:rsidP="004D0CC3">
      <w:pPr>
        <w:pStyle w:val="Heading2separationline"/>
      </w:pPr>
    </w:p>
    <w:p w14:paraId="4E48A812" w14:textId="77777777" w:rsidR="004D0CC3" w:rsidRDefault="004D0CC3" w:rsidP="004D0CC3">
      <w:pPr>
        <w:pStyle w:val="BodyText"/>
        <w:jc w:val="both"/>
      </w:pPr>
      <w:r>
        <w:t xml:space="preserve">VTS operates in accordance </w:t>
      </w:r>
      <w:r w:rsidR="00E16008">
        <w:t>with the</w:t>
      </w:r>
      <w:r>
        <w:t xml:space="preserve"> requirements set by the Competent Authority. VTS procedures are integral to the safety management system ensuring the services are delivered accurately, efficiently and effectively. This includes both internal and external procedures. More information can be found in IALA Guideline 1141 Operational procedures for Vessel Traffic Services.</w:t>
      </w:r>
    </w:p>
    <w:p w14:paraId="54649E0B" w14:textId="77777777" w:rsidR="004D0CC3" w:rsidRDefault="004D0CC3" w:rsidP="00950A98">
      <w:pPr>
        <w:pStyle w:val="Heading1"/>
        <w:numPr>
          <w:ilvl w:val="0"/>
          <w:numId w:val="34"/>
        </w:numPr>
        <w:tabs>
          <w:tab w:val="left" w:pos="0"/>
        </w:tabs>
        <w:rPr>
          <w:lang w:eastAsia="zh-CN"/>
        </w:rPr>
      </w:pPr>
      <w:bookmarkStart w:id="75" w:name="_Toc521059607"/>
      <w:bookmarkStart w:id="76" w:name="_Toc521060742"/>
      <w:bookmarkStart w:id="77" w:name="_Toc521061778"/>
      <w:bookmarkStart w:id="78" w:name="_Toc20315215"/>
      <w:bookmarkStart w:id="79" w:name="_Toc20393512"/>
      <w:r>
        <w:rPr>
          <w:rFonts w:hint="eastAsia"/>
          <w:lang w:eastAsia="zh-CN"/>
        </w:rPr>
        <w:lastRenderedPageBreak/>
        <w:t>ALLIED AND OTHER SERVICE</w:t>
      </w:r>
      <w:bookmarkEnd w:id="75"/>
      <w:bookmarkEnd w:id="76"/>
      <w:bookmarkEnd w:id="77"/>
      <w:r>
        <w:rPr>
          <w:lang w:eastAsia="zh-CN"/>
        </w:rPr>
        <w:t>S</w:t>
      </w:r>
      <w:bookmarkEnd w:id="78"/>
      <w:bookmarkEnd w:id="79"/>
    </w:p>
    <w:p w14:paraId="330FEE3A" w14:textId="77777777" w:rsidR="004D0CC3" w:rsidRPr="00425377" w:rsidRDefault="004D0CC3" w:rsidP="00950A98">
      <w:pPr>
        <w:pStyle w:val="Heading1separatationline"/>
        <w:keepNext/>
        <w:keepLines/>
        <w:rPr>
          <w:lang w:eastAsia="zh-CN"/>
        </w:rPr>
      </w:pPr>
    </w:p>
    <w:p w14:paraId="0BF7085C" w14:textId="77777777" w:rsidR="0082613C" w:rsidRDefault="0082613C" w:rsidP="00950A98">
      <w:pPr>
        <w:pStyle w:val="BodyText"/>
        <w:keepNext/>
        <w:keepLines/>
        <w:jc w:val="both"/>
      </w:pPr>
      <w:r>
        <w:t>VTS actively interacts with allied and other services which are also involved in the safe and efficient passage of the ship through a VTS area.</w:t>
      </w:r>
    </w:p>
    <w:p w14:paraId="1F085E15" w14:textId="77777777" w:rsidR="0082613C" w:rsidRDefault="0082613C" w:rsidP="00950A98">
      <w:pPr>
        <w:pStyle w:val="BodyText"/>
        <w:keepNext/>
        <w:keepLines/>
        <w:jc w:val="both"/>
      </w:pPr>
      <w:r>
        <w:t xml:space="preserve">Allied services include pilotage, tugs, linesman, port authorities, search and rescue and custom authorities. </w:t>
      </w:r>
    </w:p>
    <w:p w14:paraId="6044C342" w14:textId="74AD6C6C" w:rsidR="00664797" w:rsidRDefault="0082613C" w:rsidP="004D0CC3">
      <w:pPr>
        <w:pStyle w:val="BodyText"/>
        <w:jc w:val="both"/>
      </w:pPr>
      <w:r>
        <w:t>Other services</w:t>
      </w:r>
      <w:r>
        <w:rPr>
          <w:rFonts w:hint="eastAsia"/>
        </w:rPr>
        <w:t xml:space="preserve"> </w:t>
      </w:r>
      <w:r>
        <w:t xml:space="preserve">refer to services other than the allied services, which </w:t>
      </w:r>
      <w:r>
        <w:rPr>
          <w:rFonts w:hint="eastAsia"/>
        </w:rPr>
        <w:t>may</w:t>
      </w:r>
      <w:r>
        <w:t xml:space="preserve"> use VTS data to more effectively undertake</w:t>
      </w:r>
      <w:r>
        <w:rPr>
          <w:rFonts w:hint="eastAsia"/>
        </w:rPr>
        <w:t xml:space="preserve"> </w:t>
      </w:r>
      <w:r>
        <w:t>their work (e.g. ensuring local security or preventing illegal imports</w:t>
      </w:r>
      <w:r w:rsidRPr="003F0D86">
        <w:t xml:space="preserve"> </w:t>
      </w:r>
      <w:r>
        <w:t>within a port).  More information can be found in IALA Guideline 1102</w:t>
      </w:r>
      <w:r w:rsidRPr="0044108C">
        <w:t xml:space="preserve"> </w:t>
      </w:r>
      <w:r>
        <w:t>VTS</w:t>
      </w:r>
      <w:r w:rsidRPr="0044108C">
        <w:t xml:space="preserve"> </w:t>
      </w:r>
      <w:r>
        <w:t>I</w:t>
      </w:r>
      <w:r w:rsidRPr="0044108C">
        <w:t xml:space="preserve">nteraction with </w:t>
      </w:r>
      <w:r>
        <w:t>A</w:t>
      </w:r>
      <w:r w:rsidRPr="0044108C">
        <w:t xml:space="preserve">llied or </w:t>
      </w:r>
      <w:r>
        <w:t>O</w:t>
      </w:r>
      <w:r w:rsidRPr="0044108C">
        <w:t xml:space="preserve">ther </w:t>
      </w:r>
      <w:r>
        <w:t>S</w:t>
      </w:r>
      <w:r w:rsidRPr="0044108C">
        <w:t>ervices</w:t>
      </w:r>
      <w:r>
        <w:t>.</w:t>
      </w:r>
    </w:p>
    <w:p w14:paraId="29D0FF7E" w14:textId="77777777" w:rsidR="004D0CC3" w:rsidRDefault="004D0CC3" w:rsidP="00673611">
      <w:pPr>
        <w:pStyle w:val="Heading1"/>
        <w:numPr>
          <w:ilvl w:val="0"/>
          <w:numId w:val="34"/>
        </w:numPr>
        <w:tabs>
          <w:tab w:val="left" w:pos="0"/>
        </w:tabs>
      </w:pPr>
      <w:bookmarkStart w:id="80" w:name="_Toc521059629"/>
      <w:bookmarkStart w:id="81" w:name="_Toc521060764"/>
      <w:bookmarkStart w:id="82" w:name="_Toc521061800"/>
      <w:bookmarkStart w:id="83" w:name="_Toc20315216"/>
      <w:bookmarkStart w:id="84" w:name="_Toc20393513"/>
      <w:r>
        <w:t xml:space="preserve">COMMUNICATION BETWEEN THE </w:t>
      </w:r>
      <w:r w:rsidR="00E04D0B">
        <w:t>DECK</w:t>
      </w:r>
      <w:r>
        <w:t xml:space="preserve"> OFFICER AND THE VTS CENTRE</w:t>
      </w:r>
      <w:bookmarkEnd w:id="80"/>
      <w:bookmarkEnd w:id="81"/>
      <w:bookmarkEnd w:id="82"/>
      <w:bookmarkEnd w:id="83"/>
      <w:bookmarkEnd w:id="84"/>
    </w:p>
    <w:p w14:paraId="51E645BC" w14:textId="77777777" w:rsidR="004D0CC3" w:rsidRPr="00425377" w:rsidRDefault="004D0CC3" w:rsidP="004D0CC3">
      <w:pPr>
        <w:pStyle w:val="Heading1separatationline"/>
      </w:pPr>
    </w:p>
    <w:p w14:paraId="0A0E29A6" w14:textId="77777777" w:rsidR="004D0CC3" w:rsidRDefault="00D74950" w:rsidP="00673611">
      <w:pPr>
        <w:pStyle w:val="Heading2"/>
        <w:keepLines w:val="0"/>
        <w:numPr>
          <w:ilvl w:val="1"/>
          <w:numId w:val="34"/>
        </w:numPr>
        <w:spacing w:line="240" w:lineRule="auto"/>
        <w:ind w:right="0"/>
        <w:rPr>
          <w:kern w:val="2"/>
          <w:lang w:val="en-US" w:eastAsia="zh-CN"/>
        </w:rPr>
      </w:pPr>
      <w:bookmarkStart w:id="85" w:name="_Toc20393514"/>
      <w:r>
        <w:rPr>
          <w:kern w:val="2"/>
          <w:lang w:val="en-US" w:eastAsia="zh-CN"/>
        </w:rPr>
        <w:t>Tools</w:t>
      </w:r>
      <w:bookmarkEnd w:id="85"/>
    </w:p>
    <w:p w14:paraId="5C606B71" w14:textId="77777777" w:rsidR="004D0CC3" w:rsidRPr="00425377" w:rsidRDefault="004D0CC3" w:rsidP="004D0CC3">
      <w:pPr>
        <w:pStyle w:val="Heading2separationline"/>
        <w:rPr>
          <w:lang w:val="en-US" w:eastAsia="zh-CN"/>
        </w:rPr>
      </w:pPr>
    </w:p>
    <w:p w14:paraId="7A06B958" w14:textId="7679B168" w:rsidR="004D0CC3" w:rsidRDefault="004D0CC3" w:rsidP="004D0CC3">
      <w:pPr>
        <w:pStyle w:val="BodyText"/>
        <w:jc w:val="both"/>
      </w:pPr>
      <w:r>
        <w:t>Different communication tools may be used, including VHF radio.</w:t>
      </w:r>
      <w:ins w:id="86" w:author="Plenary Room" w:date="2019-09-26T15:01:00Z">
        <w:r w:rsidR="002957B1">
          <w:t xml:space="preserve"> </w:t>
        </w:r>
      </w:ins>
      <w:del w:id="87" w:author="Plenary Room" w:date="2019-09-26T15:01:00Z">
        <w:r w:rsidDel="002957B1">
          <w:delText xml:space="preserve">   </w:delText>
        </w:r>
      </w:del>
      <w:r>
        <w:t xml:space="preserve">VHF voice communications are generally performed on the channel specified by the VTS centre. Other tools include AIS </w:t>
      </w:r>
      <w:del w:id="88" w:author="Kevin Gregory" w:date="2019-10-04T09:16:00Z">
        <w:r w:rsidDel="00F56559">
          <w:delText xml:space="preserve">binary </w:delText>
        </w:r>
      </w:del>
      <w:ins w:id="89" w:author="Kevin Gregory" w:date="2019-10-04T09:16:00Z">
        <w:r w:rsidR="00F56559">
          <w:t>safety related</w:t>
        </w:r>
        <w:r w:rsidR="00F56559">
          <w:t xml:space="preserve"> </w:t>
        </w:r>
      </w:ins>
      <w:r>
        <w:t>messages, DSC, email and radiotelephony on MF/HF.</w:t>
      </w:r>
    </w:p>
    <w:p w14:paraId="6F01695D" w14:textId="7609F858" w:rsidR="004D0CC3" w:rsidRDefault="00254B23" w:rsidP="00673611">
      <w:pPr>
        <w:pStyle w:val="Heading2"/>
        <w:keepLines w:val="0"/>
        <w:numPr>
          <w:ilvl w:val="1"/>
          <w:numId w:val="34"/>
        </w:numPr>
        <w:spacing w:line="240" w:lineRule="auto"/>
        <w:ind w:right="0"/>
        <w:rPr>
          <w:kern w:val="2"/>
          <w:lang w:val="en-US" w:eastAsia="zh-CN"/>
        </w:rPr>
      </w:pPr>
      <w:bookmarkStart w:id="90" w:name="_Toc20393515"/>
      <w:r>
        <w:rPr>
          <w:kern w:val="2"/>
          <w:lang w:val="en-US" w:eastAsia="zh-CN"/>
        </w:rPr>
        <w:t>Voice communication</w:t>
      </w:r>
      <w:bookmarkEnd w:id="90"/>
    </w:p>
    <w:p w14:paraId="2434137E" w14:textId="77777777" w:rsidR="004D0CC3" w:rsidRPr="00425377" w:rsidRDefault="004D0CC3" w:rsidP="004D0CC3">
      <w:pPr>
        <w:pStyle w:val="Heading2separationline"/>
        <w:rPr>
          <w:lang w:val="en-US" w:eastAsia="zh-CN"/>
        </w:rPr>
      </w:pPr>
    </w:p>
    <w:p w14:paraId="7CDC823D" w14:textId="1C8AB0BF" w:rsidR="004D0CC3" w:rsidRPr="009F1220" w:rsidRDefault="004D0CC3" w:rsidP="004D0CC3">
      <w:pPr>
        <w:jc w:val="both"/>
        <w:rPr>
          <w:sz w:val="22"/>
        </w:rPr>
      </w:pPr>
      <w:r w:rsidRPr="009F1220">
        <w:rPr>
          <w:sz w:val="22"/>
        </w:rPr>
        <w:t xml:space="preserve">It is important that </w:t>
      </w:r>
      <w:r w:rsidR="003F243C" w:rsidRPr="009F1220">
        <w:rPr>
          <w:sz w:val="22"/>
        </w:rPr>
        <w:t xml:space="preserve">all communications </w:t>
      </w:r>
      <w:r w:rsidRPr="009F1220">
        <w:rPr>
          <w:sz w:val="22"/>
        </w:rPr>
        <w:t>can</w:t>
      </w:r>
      <w:r w:rsidR="003F243C">
        <w:rPr>
          <w:sz w:val="22"/>
        </w:rPr>
        <w:t xml:space="preserve"> be</w:t>
      </w:r>
      <w:r w:rsidRPr="009F1220">
        <w:rPr>
          <w:sz w:val="22"/>
        </w:rPr>
        <w:t xml:space="preserve"> readily underst</w:t>
      </w:r>
      <w:ins w:id="91" w:author="Plenary Room" w:date="2019-09-26T15:02:00Z">
        <w:r w:rsidR="002957B1">
          <w:rPr>
            <w:sz w:val="22"/>
          </w:rPr>
          <w:t>ood</w:t>
        </w:r>
      </w:ins>
      <w:del w:id="92" w:author="Plenary Room" w:date="2019-09-26T15:02:00Z">
        <w:r w:rsidRPr="009F1220" w:rsidDel="002957B1">
          <w:rPr>
            <w:sz w:val="22"/>
          </w:rPr>
          <w:delText>and</w:delText>
        </w:r>
      </w:del>
      <w:r w:rsidR="003F243C">
        <w:rPr>
          <w:sz w:val="22"/>
        </w:rPr>
        <w:t>.</w:t>
      </w:r>
      <w:r w:rsidRPr="009F1220">
        <w:rPr>
          <w:sz w:val="22"/>
        </w:rPr>
        <w:t xml:space="preserve"> </w:t>
      </w:r>
      <w:r w:rsidR="003F243C">
        <w:rPr>
          <w:sz w:val="22"/>
        </w:rPr>
        <w:t>T</w:t>
      </w:r>
      <w:r w:rsidRPr="009F1220">
        <w:rPr>
          <w:sz w:val="22"/>
        </w:rPr>
        <w:t>herefor</w:t>
      </w:r>
      <w:r w:rsidR="003F243C">
        <w:rPr>
          <w:sz w:val="22"/>
        </w:rPr>
        <w:t>e,</w:t>
      </w:r>
      <w:r w:rsidRPr="009F1220">
        <w:rPr>
          <w:sz w:val="22"/>
        </w:rPr>
        <w:t xml:space="preserve"> v</w:t>
      </w:r>
      <w:bookmarkStart w:id="93" w:name="_GoBack"/>
      <w:bookmarkEnd w:id="93"/>
      <w:r w:rsidRPr="009F1220">
        <w:rPr>
          <w:sz w:val="22"/>
        </w:rPr>
        <w:t xml:space="preserve">oice communication should be in English, using standard phraseology. However, in some situations voice communication </w:t>
      </w:r>
      <w:r w:rsidR="00BB63D2">
        <w:rPr>
          <w:sz w:val="22"/>
        </w:rPr>
        <w:t>may</w:t>
      </w:r>
      <w:r w:rsidRPr="009F1220">
        <w:rPr>
          <w:sz w:val="22"/>
        </w:rPr>
        <w:t xml:space="preserve"> be carried out in the national language of the bridge team and the VTS operator.</w:t>
      </w:r>
      <w:r w:rsidR="00BB63D2">
        <w:rPr>
          <w:sz w:val="22"/>
        </w:rPr>
        <w:t xml:space="preserve"> VTS should play an active role in ensuring that the content of all communication is understood by all participants.</w:t>
      </w:r>
    </w:p>
    <w:p w14:paraId="327D6A94" w14:textId="77777777" w:rsidR="004D0CC3" w:rsidRDefault="004D0CC3" w:rsidP="00673611">
      <w:pPr>
        <w:pStyle w:val="Heading2"/>
        <w:keepLines w:val="0"/>
        <w:numPr>
          <w:ilvl w:val="1"/>
          <w:numId w:val="34"/>
        </w:numPr>
        <w:spacing w:line="240" w:lineRule="auto"/>
        <w:ind w:right="0"/>
      </w:pPr>
      <w:bookmarkStart w:id="94" w:name="_Toc20315219"/>
      <w:bookmarkStart w:id="95" w:name="_Toc20393516"/>
      <w:r>
        <w:t>Requirements of communications</w:t>
      </w:r>
      <w:bookmarkEnd w:id="94"/>
      <w:bookmarkEnd w:id="95"/>
    </w:p>
    <w:p w14:paraId="106E7288" w14:textId="77777777" w:rsidR="004D0CC3" w:rsidRPr="00425377" w:rsidRDefault="004D0CC3" w:rsidP="004D0CC3">
      <w:pPr>
        <w:pStyle w:val="Heading2separationline"/>
      </w:pPr>
    </w:p>
    <w:p w14:paraId="782C78CF" w14:textId="09CA0136" w:rsidR="004D0CC3" w:rsidRPr="00065BDE" w:rsidRDefault="004D0CC3" w:rsidP="004D0CC3">
      <w:pPr>
        <w:pStyle w:val="BodyText"/>
        <w:jc w:val="both"/>
      </w:pPr>
      <w:r w:rsidRPr="00065BDE">
        <w:t xml:space="preserve">To ensure consistent and effective </w:t>
      </w:r>
      <w:del w:id="96" w:author="Plenary Room" w:date="2019-09-26T15:03:00Z">
        <w:r w:rsidRPr="00065BDE" w:rsidDel="002A6E6E">
          <w:delText xml:space="preserve">voice </w:delText>
        </w:r>
      </w:del>
      <w:r w:rsidRPr="00065BDE">
        <w:t>communication</w:t>
      </w:r>
      <w:del w:id="97" w:author="Plenary Room" w:date="2019-09-26T15:02:00Z">
        <w:r w:rsidRPr="00065BDE" w:rsidDel="002957B1">
          <w:delText>s</w:delText>
        </w:r>
      </w:del>
      <w:r w:rsidRPr="00065BDE">
        <w:t>, it is important that:</w:t>
      </w:r>
    </w:p>
    <w:p w14:paraId="5D23A03F" w14:textId="030789C1" w:rsidR="004D0CC3" w:rsidRPr="00065BDE" w:rsidRDefault="004D0CC3" w:rsidP="00673611">
      <w:pPr>
        <w:pStyle w:val="Bullet1"/>
        <w:numPr>
          <w:ilvl w:val="0"/>
          <w:numId w:val="37"/>
        </w:numPr>
        <w:jc w:val="both"/>
      </w:pPr>
      <w:r w:rsidRPr="00065BDE">
        <w:t xml:space="preserve">VTS VHF working channel is monitored when in the VTS area; </w:t>
      </w:r>
      <w:r w:rsidR="001C7672">
        <w:t>and</w:t>
      </w:r>
    </w:p>
    <w:p w14:paraId="3AC78540" w14:textId="77777777" w:rsidR="004D0CC3" w:rsidRDefault="004D0CC3" w:rsidP="00673611">
      <w:pPr>
        <w:pStyle w:val="Bullet1"/>
        <w:numPr>
          <w:ilvl w:val="0"/>
          <w:numId w:val="37"/>
        </w:numPr>
        <w:jc w:val="both"/>
      </w:pPr>
      <w:r>
        <w:t>communication should be concise and unambiguous.</w:t>
      </w:r>
    </w:p>
    <w:p w14:paraId="134FC577" w14:textId="32E520D4" w:rsidR="004D0CC3" w:rsidRDefault="004D0CC3" w:rsidP="00E16008">
      <w:pPr>
        <w:pStyle w:val="BodyText"/>
        <w:jc w:val="both"/>
      </w:pPr>
      <w:r>
        <w:t xml:space="preserve">It should be noted that information </w:t>
      </w:r>
      <w:ins w:id="98" w:author="Plenary Room" w:date="2019-09-26T15:05:00Z">
        <w:r w:rsidR="002A6E6E">
          <w:t>provided</w:t>
        </w:r>
      </w:ins>
      <w:del w:id="99" w:author="Plenary Room" w:date="2019-09-26T15:05:00Z">
        <w:r w:rsidDel="002A6E6E">
          <w:delText>issued</w:delText>
        </w:r>
      </w:del>
      <w:r>
        <w:t xml:space="preserve"> by the VTS centre does not affect the statutory responsibilities and duties of deck officers.</w:t>
      </w:r>
    </w:p>
    <w:p w14:paraId="76571834" w14:textId="2C373226" w:rsidR="004D0CC3" w:rsidRDefault="00254B23" w:rsidP="00673611">
      <w:pPr>
        <w:pStyle w:val="Heading2"/>
        <w:keepLines w:val="0"/>
        <w:numPr>
          <w:ilvl w:val="1"/>
          <w:numId w:val="34"/>
        </w:numPr>
        <w:spacing w:line="240" w:lineRule="auto"/>
        <w:ind w:right="0"/>
      </w:pPr>
      <w:bookmarkStart w:id="100" w:name="_Toc20315220"/>
      <w:bookmarkStart w:id="101" w:name="_Toc20393517"/>
      <w:r>
        <w:t>Voice communication</w:t>
      </w:r>
      <w:r w:rsidR="004D0CC3">
        <w:t xml:space="preserve"> In VTS</w:t>
      </w:r>
      <w:bookmarkEnd w:id="100"/>
      <w:bookmarkEnd w:id="101"/>
    </w:p>
    <w:p w14:paraId="06488904" w14:textId="77777777" w:rsidR="004D0CC3" w:rsidRPr="00E30F85" w:rsidRDefault="004D0CC3" w:rsidP="004D0CC3">
      <w:pPr>
        <w:pStyle w:val="Heading2separationline"/>
      </w:pPr>
    </w:p>
    <w:p w14:paraId="27BD1753" w14:textId="77777777" w:rsidR="004D0CC3" w:rsidRDefault="004D0CC3" w:rsidP="004D0CC3">
      <w:pPr>
        <w:pStyle w:val="BodyText"/>
        <w:jc w:val="both"/>
      </w:pPr>
      <w:r>
        <w:t xml:space="preserve">To ensure the communication efficiency, deck officers should make use of SMCP, including the use of message markers, and IALA Guideline 1132 on VHF voice communication.  Several tools are provided in the IALA Guideline to improve the effectiveness of communication.  </w:t>
      </w:r>
    </w:p>
    <w:p w14:paraId="1C349FD3" w14:textId="77777777" w:rsidR="004D0CC3" w:rsidRDefault="004D0CC3" w:rsidP="004D0CC3">
      <w:pPr>
        <w:shd w:val="clear" w:color="auto" w:fill="FFFFFF"/>
        <w:spacing w:after="200" w:line="253" w:lineRule="atLeast"/>
        <w:jc w:val="both"/>
        <w:rPr>
          <w:sz w:val="22"/>
        </w:rPr>
      </w:pPr>
      <w:r>
        <w:rPr>
          <w:sz w:val="22"/>
        </w:rPr>
        <w:t>Communication should:</w:t>
      </w:r>
    </w:p>
    <w:p w14:paraId="29E41EDF" w14:textId="77777777" w:rsidR="004D0CC3" w:rsidRPr="006A0C9F" w:rsidRDefault="004D0CC3" w:rsidP="00673611">
      <w:pPr>
        <w:pStyle w:val="Bullet1"/>
        <w:numPr>
          <w:ilvl w:val="0"/>
          <w:numId w:val="37"/>
        </w:numPr>
        <w:jc w:val="both"/>
      </w:pPr>
      <w:r w:rsidRPr="006A0C9F">
        <w:t xml:space="preserve">clearly indicate the identity of the </w:t>
      </w:r>
      <w:r>
        <w:t>ship</w:t>
      </w:r>
      <w:r w:rsidRPr="006A0C9F">
        <w:t xml:space="preserve"> and the VTS centre</w:t>
      </w:r>
      <w:r>
        <w:t>;</w:t>
      </w:r>
    </w:p>
    <w:p w14:paraId="2F8113D9" w14:textId="77777777" w:rsidR="004D0CC3" w:rsidRPr="006A0C9F" w:rsidRDefault="004D0CC3" w:rsidP="00673611">
      <w:pPr>
        <w:pStyle w:val="Bullet1"/>
        <w:numPr>
          <w:ilvl w:val="0"/>
          <w:numId w:val="37"/>
        </w:numPr>
        <w:jc w:val="both"/>
      </w:pPr>
      <w:r w:rsidRPr="006A0C9F">
        <w:t>use the assigned frequencies/channels of the VTS</w:t>
      </w:r>
      <w:r>
        <w:t>;</w:t>
      </w:r>
    </w:p>
    <w:p w14:paraId="05E34693" w14:textId="0D134E13" w:rsidR="004D0CC3" w:rsidRPr="006A0C9F" w:rsidRDefault="004D0CC3" w:rsidP="00673611">
      <w:pPr>
        <w:pStyle w:val="Bullet1"/>
        <w:numPr>
          <w:ilvl w:val="0"/>
          <w:numId w:val="37"/>
        </w:numPr>
        <w:jc w:val="both"/>
      </w:pPr>
      <w:r w:rsidRPr="006A0C9F">
        <w:t>use the correct reporting procedures of the VTS</w:t>
      </w:r>
      <w:r>
        <w:t>;</w:t>
      </w:r>
      <w:ins w:id="102" w:author="Plenary Room" w:date="2019-09-26T15:06:00Z">
        <w:r w:rsidR="008057EE">
          <w:t xml:space="preserve"> and</w:t>
        </w:r>
      </w:ins>
    </w:p>
    <w:p w14:paraId="7B17279A" w14:textId="77777777" w:rsidR="004D0CC3" w:rsidRDefault="004D0CC3" w:rsidP="00E16008">
      <w:pPr>
        <w:pStyle w:val="Bullet1"/>
        <w:numPr>
          <w:ilvl w:val="0"/>
          <w:numId w:val="37"/>
        </w:numPr>
        <w:jc w:val="both"/>
      </w:pPr>
      <w:proofErr w:type="gramStart"/>
      <w:r w:rsidRPr="006A0C9F">
        <w:t>take into account</w:t>
      </w:r>
      <w:proofErr w:type="gramEnd"/>
      <w:r w:rsidRPr="006A0C9F">
        <w:t xml:space="preserve"> the limitations within radio telecommunication, both when receiving and transmitting communication with a VTS.</w:t>
      </w:r>
    </w:p>
    <w:p w14:paraId="4257339C" w14:textId="77777777" w:rsidR="004D0CC3" w:rsidRDefault="00E04D0B" w:rsidP="00950A98">
      <w:pPr>
        <w:pStyle w:val="Heading1"/>
        <w:numPr>
          <w:ilvl w:val="0"/>
          <w:numId w:val="34"/>
        </w:numPr>
        <w:tabs>
          <w:tab w:val="left" w:pos="0"/>
        </w:tabs>
      </w:pPr>
      <w:bookmarkStart w:id="103" w:name="_Toc20393518"/>
      <w:r>
        <w:lastRenderedPageBreak/>
        <w:t>TRAINING ACTIVITIES</w:t>
      </w:r>
      <w:bookmarkEnd w:id="103"/>
    </w:p>
    <w:p w14:paraId="2663BA78" w14:textId="77777777" w:rsidR="004D0CC3" w:rsidRPr="00425377" w:rsidRDefault="004D0CC3" w:rsidP="00950A98">
      <w:pPr>
        <w:pStyle w:val="Heading1separatationline"/>
        <w:keepNext/>
        <w:keepLines/>
      </w:pPr>
    </w:p>
    <w:p w14:paraId="5AF55C6B" w14:textId="77777777" w:rsidR="004D0CC3" w:rsidRDefault="004D0CC3" w:rsidP="00950A98">
      <w:pPr>
        <w:pStyle w:val="BodyText"/>
        <w:keepNext/>
        <w:keepLines/>
        <w:jc w:val="both"/>
      </w:pPr>
      <w:r>
        <w:t xml:space="preserve">VTS should be included in the mandatory training for </w:t>
      </w:r>
      <w:r w:rsidR="00E04D0B">
        <w:t>d</w:t>
      </w:r>
      <w:r>
        <w:t xml:space="preserve">eck </w:t>
      </w:r>
      <w:r w:rsidR="00E04D0B">
        <w:t>o</w:t>
      </w:r>
      <w:r>
        <w:t>fficers, and be reflected in examination and assessment. VTS should also be included in other types of training – such as Bridge Resource Management, voyage planning, and voice communication.</w:t>
      </w:r>
    </w:p>
    <w:p w14:paraId="11E75203" w14:textId="77777777" w:rsidR="004D0CC3" w:rsidRDefault="00E04D0B" w:rsidP="00673611">
      <w:pPr>
        <w:pStyle w:val="Heading2"/>
        <w:keepLines w:val="0"/>
        <w:numPr>
          <w:ilvl w:val="1"/>
          <w:numId w:val="34"/>
        </w:numPr>
        <w:spacing w:line="240" w:lineRule="auto"/>
        <w:ind w:right="0"/>
      </w:pPr>
      <w:bookmarkStart w:id="104" w:name="_Toc20393519"/>
      <w:r>
        <w:t>Theory training</w:t>
      </w:r>
      <w:bookmarkEnd w:id="104"/>
    </w:p>
    <w:p w14:paraId="7241E819" w14:textId="77777777" w:rsidR="004D0CC3" w:rsidRPr="00425377" w:rsidRDefault="004D0CC3" w:rsidP="004D0CC3">
      <w:pPr>
        <w:pStyle w:val="Heading2separationline"/>
      </w:pPr>
    </w:p>
    <w:p w14:paraId="6571EAF6" w14:textId="77777777" w:rsidR="004D0CC3" w:rsidRPr="004A55A0" w:rsidRDefault="004D0CC3" w:rsidP="004D0CC3">
      <w:pPr>
        <w:pStyle w:val="BodyText"/>
        <w:jc w:val="both"/>
      </w:pPr>
      <w:r w:rsidRPr="004A55A0">
        <w:t xml:space="preserve">Theory training </w:t>
      </w:r>
      <w:r>
        <w:t>on VTS should</w:t>
      </w:r>
      <w:r w:rsidRPr="004A55A0">
        <w:t xml:space="preserve"> include the following</w:t>
      </w:r>
      <w:r w:rsidRPr="004A55A0">
        <w:rPr>
          <w:rFonts w:hint="eastAsia"/>
        </w:rPr>
        <w:t>:</w:t>
      </w:r>
    </w:p>
    <w:p w14:paraId="5E4FBE26" w14:textId="77777777" w:rsidR="004D0CC3" w:rsidRDefault="004D0CC3" w:rsidP="00673611">
      <w:pPr>
        <w:pStyle w:val="Bullet1"/>
        <w:numPr>
          <w:ilvl w:val="0"/>
          <w:numId w:val="37"/>
        </w:numPr>
        <w:jc w:val="both"/>
      </w:pPr>
      <w:r>
        <w:t>introduction of VTS, including functions, responsibilities, and procedures of VTS;</w:t>
      </w:r>
    </w:p>
    <w:p w14:paraId="343EAF64" w14:textId="77777777" w:rsidR="004D0CC3" w:rsidRDefault="004D0CC3" w:rsidP="00673611">
      <w:pPr>
        <w:pStyle w:val="Bullet1"/>
        <w:numPr>
          <w:ilvl w:val="0"/>
          <w:numId w:val="37"/>
        </w:numPr>
        <w:jc w:val="both"/>
      </w:pPr>
      <w:r>
        <w:t>requirements for transiting through the VTS area;</w:t>
      </w:r>
    </w:p>
    <w:p w14:paraId="63DB6545" w14:textId="77777777" w:rsidR="004D0CC3" w:rsidRDefault="004D0CC3" w:rsidP="00673611">
      <w:pPr>
        <w:pStyle w:val="Bullet1"/>
        <w:numPr>
          <w:ilvl w:val="0"/>
          <w:numId w:val="37"/>
        </w:numPr>
        <w:jc w:val="both"/>
      </w:pPr>
      <w:r>
        <w:t>benefits of VTS for the Bridge Team;</w:t>
      </w:r>
    </w:p>
    <w:p w14:paraId="72C8EF04" w14:textId="19F16DED" w:rsidR="004D0CC3" w:rsidRDefault="004D0CC3" w:rsidP="00673611">
      <w:pPr>
        <w:pStyle w:val="Bullet1"/>
        <w:numPr>
          <w:ilvl w:val="0"/>
          <w:numId w:val="37"/>
        </w:numPr>
        <w:jc w:val="both"/>
      </w:pPr>
      <w:r>
        <w:t xml:space="preserve">communication methods and </w:t>
      </w:r>
      <w:r w:rsidR="00D57ABE">
        <w:t>standard phra</w:t>
      </w:r>
      <w:r w:rsidR="00744BF2">
        <w:t>seology</w:t>
      </w:r>
      <w:r>
        <w:rPr>
          <w:rFonts w:hint="eastAsia"/>
        </w:rPr>
        <w:t xml:space="preserve"> between the </w:t>
      </w:r>
      <w:r>
        <w:t>Bridge Team</w:t>
      </w:r>
      <w:r>
        <w:rPr>
          <w:rFonts w:hint="eastAsia"/>
        </w:rPr>
        <w:t xml:space="preserve"> and VTS</w:t>
      </w:r>
      <w:r>
        <w:t>;</w:t>
      </w:r>
      <w:r w:rsidR="00744BF2">
        <w:t xml:space="preserve"> and</w:t>
      </w:r>
    </w:p>
    <w:p w14:paraId="21865C53" w14:textId="77777777" w:rsidR="004D0CC3" w:rsidRDefault="004D0CC3" w:rsidP="00E16008">
      <w:pPr>
        <w:pStyle w:val="Bullet1"/>
        <w:numPr>
          <w:ilvl w:val="0"/>
          <w:numId w:val="37"/>
        </w:numPr>
        <w:jc w:val="both"/>
      </w:pPr>
      <w:r>
        <w:t>w</w:t>
      </w:r>
      <w:r w:rsidRPr="00B53DD6">
        <w:t>here to find information on VTS</w:t>
      </w:r>
      <w:r w:rsidRPr="00B53DD6">
        <w:rPr>
          <w:rFonts w:hint="eastAsia"/>
        </w:rPr>
        <w:t>.</w:t>
      </w:r>
    </w:p>
    <w:p w14:paraId="3A9096F9" w14:textId="77777777" w:rsidR="004D0CC3" w:rsidRDefault="00E04D0B" w:rsidP="00673611">
      <w:pPr>
        <w:pStyle w:val="Heading2"/>
        <w:keepLines w:val="0"/>
        <w:numPr>
          <w:ilvl w:val="1"/>
          <w:numId w:val="34"/>
        </w:numPr>
        <w:spacing w:line="240" w:lineRule="auto"/>
        <w:ind w:right="0"/>
      </w:pPr>
      <w:bookmarkStart w:id="105" w:name="_Toc20393520"/>
      <w:r>
        <w:t>Practical training</w:t>
      </w:r>
      <w:bookmarkEnd w:id="105"/>
    </w:p>
    <w:p w14:paraId="57FC987C" w14:textId="77777777" w:rsidR="004D0CC3" w:rsidRPr="00425377" w:rsidRDefault="004D0CC3" w:rsidP="004D0CC3">
      <w:pPr>
        <w:pStyle w:val="Heading2separationline"/>
      </w:pPr>
    </w:p>
    <w:p w14:paraId="1072B892" w14:textId="77777777" w:rsidR="004D0CC3" w:rsidRDefault="004D0CC3" w:rsidP="004D0CC3">
      <w:pPr>
        <w:pStyle w:val="BodyText"/>
        <w:jc w:val="both"/>
        <w:rPr>
          <w:lang w:eastAsia="zh-CN"/>
        </w:rPr>
      </w:pPr>
      <w:r>
        <w:t>Ships navigating in an area where VTS is provided should make use of these services. The introduction of VTS in practical training is helpful for deck officers to be familiar with the operation of ships in the VTS area. Examples of elements for training are provided in</w:t>
      </w:r>
      <w:r w:rsidR="00FF51F6">
        <w:t xml:space="preserve"> Table 1</w:t>
      </w:r>
      <w:r>
        <w:t>.</w:t>
      </w: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11"/>
        <w:gridCol w:w="2143"/>
        <w:gridCol w:w="4233"/>
        <w:gridCol w:w="2534"/>
      </w:tblGrid>
      <w:tr w:rsidR="004D0CC3" w14:paraId="199EE58A" w14:textId="77777777" w:rsidTr="007D72A9">
        <w:tc>
          <w:tcPr>
            <w:tcW w:w="1511" w:type="dxa"/>
            <w:vAlign w:val="center"/>
          </w:tcPr>
          <w:p w14:paraId="1C1F859E" w14:textId="77777777" w:rsidR="004D0CC3" w:rsidRDefault="004D0CC3" w:rsidP="004D0CC3">
            <w:pPr>
              <w:pStyle w:val="Tableheading"/>
            </w:pPr>
            <w:bookmarkStart w:id="106" w:name="_Toc521061834"/>
            <w:r>
              <w:t xml:space="preserve">Training </w:t>
            </w:r>
            <w:bookmarkEnd w:id="106"/>
            <w:r>
              <w:t xml:space="preserve"> activity</w:t>
            </w:r>
          </w:p>
        </w:tc>
        <w:tc>
          <w:tcPr>
            <w:tcW w:w="2143" w:type="dxa"/>
            <w:vAlign w:val="center"/>
          </w:tcPr>
          <w:p w14:paraId="0055CA4E" w14:textId="77777777" w:rsidR="004D0CC3" w:rsidRDefault="004D0CC3" w:rsidP="004D0CC3">
            <w:pPr>
              <w:pStyle w:val="Tableheading"/>
            </w:pPr>
            <w:bookmarkStart w:id="107" w:name="_Toc521061835"/>
            <w:r>
              <w:t>Specific items</w:t>
            </w:r>
            <w:bookmarkEnd w:id="107"/>
          </w:p>
        </w:tc>
        <w:tc>
          <w:tcPr>
            <w:tcW w:w="4233" w:type="dxa"/>
            <w:vAlign w:val="center"/>
          </w:tcPr>
          <w:p w14:paraId="763EC5E2" w14:textId="77777777" w:rsidR="004D0CC3" w:rsidRDefault="004D0CC3" w:rsidP="004D0CC3">
            <w:pPr>
              <w:pStyle w:val="Tableheading"/>
            </w:pPr>
            <w:bookmarkStart w:id="108" w:name="_Toc521061836"/>
            <w:r>
              <w:t>Evaluation elements</w:t>
            </w:r>
            <w:r>
              <w:rPr>
                <w:rFonts w:hint="eastAsia"/>
              </w:rPr>
              <w:t xml:space="preserve"> about VTS</w:t>
            </w:r>
            <w:bookmarkEnd w:id="108"/>
          </w:p>
        </w:tc>
        <w:tc>
          <w:tcPr>
            <w:tcW w:w="2534" w:type="dxa"/>
            <w:vAlign w:val="center"/>
          </w:tcPr>
          <w:p w14:paraId="613A6E1B" w14:textId="77777777" w:rsidR="004D0CC3" w:rsidRDefault="004D0CC3" w:rsidP="004D0CC3">
            <w:pPr>
              <w:pStyle w:val="Tableheading"/>
            </w:pPr>
            <w:bookmarkStart w:id="109" w:name="_Toc521061837"/>
            <w:r>
              <w:t>Evaluation requirements</w:t>
            </w:r>
            <w:bookmarkEnd w:id="109"/>
          </w:p>
        </w:tc>
      </w:tr>
      <w:tr w:rsidR="004D0CC3" w14:paraId="1D766D65" w14:textId="77777777" w:rsidTr="007D72A9">
        <w:tc>
          <w:tcPr>
            <w:tcW w:w="1511" w:type="dxa"/>
            <w:vMerge w:val="restart"/>
            <w:vAlign w:val="center"/>
          </w:tcPr>
          <w:p w14:paraId="7FD8AFE7" w14:textId="77777777" w:rsidR="004D0CC3" w:rsidRDefault="004D0CC3" w:rsidP="004D0CC3">
            <w:pPr>
              <w:pStyle w:val="Tabletext"/>
              <w:rPr>
                <w:b/>
                <w:bCs/>
              </w:rPr>
            </w:pPr>
            <w:r>
              <w:rPr>
                <w:b/>
                <w:bCs/>
              </w:rPr>
              <w:t xml:space="preserve">Passage </w:t>
            </w:r>
            <w:r>
              <w:rPr>
                <w:rFonts w:hint="eastAsia"/>
                <w:b/>
                <w:bCs/>
              </w:rPr>
              <w:t>plan</w:t>
            </w:r>
          </w:p>
        </w:tc>
        <w:tc>
          <w:tcPr>
            <w:tcW w:w="2143" w:type="dxa"/>
            <w:vAlign w:val="center"/>
          </w:tcPr>
          <w:p w14:paraId="36E129C7" w14:textId="77777777" w:rsidR="004D0CC3" w:rsidRDefault="004D0CC3" w:rsidP="004D0CC3">
            <w:pPr>
              <w:pStyle w:val="Tabletext"/>
            </w:pPr>
            <w:r>
              <w:t>Develop a passage</w:t>
            </w:r>
            <w:r>
              <w:rPr>
                <w:rFonts w:hint="eastAsia"/>
              </w:rPr>
              <w:t xml:space="preserve"> </w:t>
            </w:r>
            <w:r>
              <w:t xml:space="preserve">plan </w:t>
            </w:r>
          </w:p>
        </w:tc>
        <w:tc>
          <w:tcPr>
            <w:tcW w:w="4233" w:type="dxa"/>
            <w:vAlign w:val="center"/>
          </w:tcPr>
          <w:p w14:paraId="770C90AE" w14:textId="77777777" w:rsidR="004D0CC3" w:rsidRDefault="004D0CC3" w:rsidP="00673611">
            <w:pPr>
              <w:pStyle w:val="Tabletext"/>
              <w:numPr>
                <w:ilvl w:val="0"/>
                <w:numId w:val="38"/>
              </w:numPr>
            </w:pPr>
            <w:r>
              <w:t>Obtain the necessary VTS information</w:t>
            </w:r>
          </w:p>
          <w:p w14:paraId="381757CD" w14:textId="77777777" w:rsidR="004D0CC3" w:rsidRDefault="004D0CC3" w:rsidP="00673611">
            <w:pPr>
              <w:pStyle w:val="Tabletext"/>
              <w:numPr>
                <w:ilvl w:val="0"/>
                <w:numId w:val="38"/>
              </w:numPr>
            </w:pPr>
            <w:r>
              <w:t>Identify the relevant VTS interaction(s)</w:t>
            </w:r>
          </w:p>
          <w:p w14:paraId="72901F39" w14:textId="77777777" w:rsidR="004D0CC3" w:rsidRDefault="004D0CC3" w:rsidP="00673611">
            <w:pPr>
              <w:pStyle w:val="Tabletext"/>
              <w:numPr>
                <w:ilvl w:val="0"/>
                <w:numId w:val="38"/>
              </w:numPr>
            </w:pPr>
            <w:r>
              <w:t>Include the VTS information in the passage plan</w:t>
            </w:r>
          </w:p>
        </w:tc>
        <w:tc>
          <w:tcPr>
            <w:tcW w:w="2534" w:type="dxa"/>
            <w:vMerge w:val="restart"/>
            <w:vAlign w:val="center"/>
          </w:tcPr>
          <w:p w14:paraId="1E0AC00D" w14:textId="77777777" w:rsidR="004D0CC3" w:rsidRDefault="004D0CC3" w:rsidP="004D0CC3">
            <w:pPr>
              <w:pStyle w:val="Tabletext"/>
            </w:pPr>
            <w:r>
              <w:t>VTS influencing factors should be fully considered and reflected in the formulation of the passage</w:t>
            </w:r>
            <w:r>
              <w:rPr>
                <w:rFonts w:hint="eastAsia"/>
              </w:rPr>
              <w:t xml:space="preserve"> </w:t>
            </w:r>
            <w:r>
              <w:t>plan.</w:t>
            </w:r>
          </w:p>
        </w:tc>
      </w:tr>
      <w:tr w:rsidR="004D0CC3" w14:paraId="23B38235" w14:textId="77777777" w:rsidTr="007D72A9">
        <w:tc>
          <w:tcPr>
            <w:tcW w:w="1511" w:type="dxa"/>
            <w:vMerge/>
            <w:vAlign w:val="center"/>
          </w:tcPr>
          <w:p w14:paraId="634F77C8" w14:textId="77777777" w:rsidR="004D0CC3" w:rsidRDefault="004D0CC3" w:rsidP="004D0CC3">
            <w:pPr>
              <w:pStyle w:val="Tabletext"/>
              <w:rPr>
                <w:b/>
                <w:bCs/>
              </w:rPr>
            </w:pPr>
          </w:p>
        </w:tc>
        <w:tc>
          <w:tcPr>
            <w:tcW w:w="2143" w:type="dxa"/>
            <w:vAlign w:val="center"/>
          </w:tcPr>
          <w:p w14:paraId="7AB3276B" w14:textId="77777777" w:rsidR="004D0CC3" w:rsidRDefault="004D0CC3" w:rsidP="004D0CC3">
            <w:pPr>
              <w:pStyle w:val="Tabletext"/>
              <w:ind w:left="0"/>
            </w:pPr>
            <w:r>
              <w:t>Develop a contingency plan</w:t>
            </w:r>
          </w:p>
        </w:tc>
        <w:tc>
          <w:tcPr>
            <w:tcW w:w="4233" w:type="dxa"/>
            <w:vAlign w:val="center"/>
          </w:tcPr>
          <w:p w14:paraId="45FC2610" w14:textId="77777777" w:rsidR="004D0CC3" w:rsidRDefault="004D0CC3" w:rsidP="00673611">
            <w:pPr>
              <w:pStyle w:val="Tabletext"/>
              <w:numPr>
                <w:ilvl w:val="0"/>
                <w:numId w:val="39"/>
              </w:numPr>
            </w:pPr>
            <w:r>
              <w:t>Consider possible incidents in the VTS area</w:t>
            </w:r>
          </w:p>
          <w:p w14:paraId="754D06C1" w14:textId="77777777" w:rsidR="004D0CC3" w:rsidRDefault="004D0CC3" w:rsidP="00673611">
            <w:pPr>
              <w:pStyle w:val="Tabletext"/>
              <w:numPr>
                <w:ilvl w:val="0"/>
                <w:numId w:val="39"/>
              </w:numPr>
            </w:pPr>
            <w:r>
              <w:t>Identify contingencies that take into account how VTS can assist</w:t>
            </w:r>
          </w:p>
        </w:tc>
        <w:tc>
          <w:tcPr>
            <w:tcW w:w="2534" w:type="dxa"/>
            <w:vMerge/>
            <w:vAlign w:val="center"/>
          </w:tcPr>
          <w:p w14:paraId="27091D3D" w14:textId="77777777" w:rsidR="004D0CC3" w:rsidRDefault="004D0CC3" w:rsidP="004D0CC3">
            <w:pPr>
              <w:pStyle w:val="Tabletext"/>
            </w:pPr>
          </w:p>
        </w:tc>
      </w:tr>
      <w:tr w:rsidR="004D0CC3" w14:paraId="63DB2D5C" w14:textId="77777777" w:rsidTr="007D72A9">
        <w:tc>
          <w:tcPr>
            <w:tcW w:w="1511" w:type="dxa"/>
            <w:vMerge w:val="restart"/>
            <w:vAlign w:val="center"/>
          </w:tcPr>
          <w:p w14:paraId="3896E4F3" w14:textId="5EE2A788" w:rsidR="004D0CC3" w:rsidRDefault="004D0CC3" w:rsidP="00910203">
            <w:pPr>
              <w:pStyle w:val="Tabletext"/>
              <w:rPr>
                <w:b/>
                <w:bCs/>
              </w:rPr>
            </w:pPr>
            <w:r>
              <w:rPr>
                <w:b/>
                <w:bCs/>
              </w:rPr>
              <w:t xml:space="preserve">Actual operation through </w:t>
            </w:r>
            <w:r>
              <w:rPr>
                <w:rFonts w:hint="eastAsia"/>
                <w:b/>
                <w:bCs/>
              </w:rPr>
              <w:t xml:space="preserve">a </w:t>
            </w:r>
            <w:del w:id="110" w:author="Plenary Room" w:date="2019-09-26T15:08:00Z">
              <w:r w:rsidDel="008057EE">
                <w:rPr>
                  <w:rFonts w:hint="eastAsia"/>
                  <w:b/>
                  <w:bCs/>
                </w:rPr>
                <w:delText>certain</w:delText>
              </w:r>
              <w:r w:rsidDel="008057EE">
                <w:rPr>
                  <w:b/>
                  <w:bCs/>
                </w:rPr>
                <w:delText xml:space="preserve"> </w:delText>
              </w:r>
            </w:del>
            <w:ins w:id="111" w:author="Plenary Room" w:date="2019-09-26T15:08:00Z">
              <w:r w:rsidR="008057EE">
                <w:rPr>
                  <w:b/>
                  <w:bCs/>
                </w:rPr>
                <w:t xml:space="preserve">specific </w:t>
              </w:r>
            </w:ins>
            <w:r>
              <w:rPr>
                <w:b/>
                <w:bCs/>
              </w:rPr>
              <w:t>VTS area</w:t>
            </w:r>
          </w:p>
        </w:tc>
        <w:tc>
          <w:tcPr>
            <w:tcW w:w="2143" w:type="dxa"/>
            <w:vAlign w:val="center"/>
          </w:tcPr>
          <w:p w14:paraId="0FDA12E0" w14:textId="7776D4B0" w:rsidR="004D0CC3" w:rsidRDefault="004D0CC3" w:rsidP="004D0CC3">
            <w:pPr>
              <w:pStyle w:val="Tabletext"/>
            </w:pPr>
            <w:r>
              <w:t xml:space="preserve">Entry </w:t>
            </w:r>
            <w:r w:rsidR="009160BE">
              <w:t>in</w:t>
            </w:r>
            <w:r>
              <w:t xml:space="preserve">to </w:t>
            </w:r>
            <w:r w:rsidR="009160BE">
              <w:t xml:space="preserve">the </w:t>
            </w:r>
            <w:r>
              <w:t>VTS area</w:t>
            </w:r>
          </w:p>
        </w:tc>
        <w:tc>
          <w:tcPr>
            <w:tcW w:w="4233" w:type="dxa"/>
            <w:vAlign w:val="center"/>
          </w:tcPr>
          <w:p w14:paraId="3C12D1A0" w14:textId="77777777" w:rsidR="004D0CC3" w:rsidRDefault="004D0CC3" w:rsidP="00673611">
            <w:pPr>
              <w:pStyle w:val="Tabletext"/>
              <w:numPr>
                <w:ilvl w:val="0"/>
                <w:numId w:val="40"/>
              </w:numPr>
            </w:pPr>
            <w:r>
              <w:t>Contact VTS</w:t>
            </w:r>
          </w:p>
          <w:p w14:paraId="3900AE15" w14:textId="72B5EF52" w:rsidR="004D0CC3" w:rsidRDefault="004D0CC3" w:rsidP="00673611">
            <w:pPr>
              <w:pStyle w:val="Tabletext"/>
              <w:numPr>
                <w:ilvl w:val="0"/>
                <w:numId w:val="40"/>
              </w:numPr>
            </w:pPr>
            <w:r>
              <w:t>Include</w:t>
            </w:r>
            <w:r w:rsidR="009160BE">
              <w:t xml:space="preserve"> relevant</w:t>
            </w:r>
            <w:r>
              <w:t xml:space="preserve"> VTS information in your decision making</w:t>
            </w:r>
          </w:p>
        </w:tc>
        <w:tc>
          <w:tcPr>
            <w:tcW w:w="2534" w:type="dxa"/>
            <w:vMerge w:val="restart"/>
            <w:vAlign w:val="center"/>
          </w:tcPr>
          <w:p w14:paraId="6A2335FD" w14:textId="7FF0AA8A" w:rsidR="004D0CC3" w:rsidRDefault="004D0CC3" w:rsidP="004D0CC3">
            <w:pPr>
              <w:pStyle w:val="Tabletext"/>
            </w:pPr>
            <w:r>
              <w:t>In the VTS area, ship</w:t>
            </w:r>
            <w:r>
              <w:rPr>
                <w:rFonts w:hint="eastAsia"/>
              </w:rPr>
              <w:t>s</w:t>
            </w:r>
            <w:r>
              <w:t xml:space="preserve"> should report</w:t>
            </w:r>
            <w:r>
              <w:rPr>
                <w:rFonts w:hint="eastAsia"/>
              </w:rPr>
              <w:t xml:space="preserve"> to VTS as required</w:t>
            </w:r>
            <w:r>
              <w:t xml:space="preserve">, seek </w:t>
            </w:r>
            <w:r w:rsidR="00670D3A">
              <w:t>assistance</w:t>
            </w:r>
            <w:r>
              <w:rPr>
                <w:rFonts w:hint="eastAsia"/>
              </w:rPr>
              <w:t xml:space="preserve"> from</w:t>
            </w:r>
            <w:r>
              <w:t xml:space="preserve"> VTS, and cooperate with VTS to deal with incidents.</w:t>
            </w:r>
          </w:p>
        </w:tc>
      </w:tr>
      <w:tr w:rsidR="004D0CC3" w14:paraId="6DC152B5" w14:textId="77777777" w:rsidTr="007D72A9">
        <w:tc>
          <w:tcPr>
            <w:tcW w:w="1511" w:type="dxa"/>
            <w:vMerge/>
            <w:vAlign w:val="center"/>
          </w:tcPr>
          <w:p w14:paraId="6A680553" w14:textId="77777777" w:rsidR="004D0CC3" w:rsidRDefault="004D0CC3" w:rsidP="004D0CC3"/>
        </w:tc>
        <w:tc>
          <w:tcPr>
            <w:tcW w:w="2143" w:type="dxa"/>
            <w:vAlign w:val="center"/>
          </w:tcPr>
          <w:p w14:paraId="33A1385D" w14:textId="57CFE09C" w:rsidR="004D0CC3" w:rsidRDefault="004D0CC3" w:rsidP="004D0CC3">
            <w:pPr>
              <w:pStyle w:val="Tabletext"/>
            </w:pPr>
            <w:r>
              <w:t>Passage through</w:t>
            </w:r>
            <w:r w:rsidR="009160BE">
              <w:t xml:space="preserve"> the</w:t>
            </w:r>
            <w:r>
              <w:t xml:space="preserve"> VTS area</w:t>
            </w:r>
          </w:p>
        </w:tc>
        <w:tc>
          <w:tcPr>
            <w:tcW w:w="4233" w:type="dxa"/>
            <w:vAlign w:val="center"/>
          </w:tcPr>
          <w:p w14:paraId="4AFC2140" w14:textId="660BD8BF" w:rsidR="004D0CC3" w:rsidRDefault="009160BE" w:rsidP="00673611">
            <w:pPr>
              <w:pStyle w:val="Tabletext"/>
              <w:numPr>
                <w:ilvl w:val="0"/>
                <w:numId w:val="41"/>
              </w:numPr>
            </w:pPr>
            <w:r>
              <w:t>Maintain</w:t>
            </w:r>
            <w:r w:rsidR="004D0CC3">
              <w:t xml:space="preserve"> communication with VTS</w:t>
            </w:r>
          </w:p>
          <w:p w14:paraId="45946972" w14:textId="79D9EFE6" w:rsidR="004D0CC3" w:rsidRDefault="00B439ED" w:rsidP="00673611">
            <w:pPr>
              <w:pStyle w:val="Tabletext"/>
              <w:numPr>
                <w:ilvl w:val="0"/>
                <w:numId w:val="41"/>
              </w:numPr>
            </w:pPr>
            <w:r>
              <w:t>Actively participate in the VTS</w:t>
            </w:r>
          </w:p>
        </w:tc>
        <w:tc>
          <w:tcPr>
            <w:tcW w:w="2534" w:type="dxa"/>
            <w:vMerge/>
            <w:vAlign w:val="center"/>
          </w:tcPr>
          <w:p w14:paraId="699E020B" w14:textId="77777777" w:rsidR="004D0CC3" w:rsidRDefault="004D0CC3" w:rsidP="004D0CC3"/>
        </w:tc>
      </w:tr>
      <w:tr w:rsidR="004D0CC3" w14:paraId="5434BAD4" w14:textId="77777777" w:rsidTr="007D72A9">
        <w:tc>
          <w:tcPr>
            <w:tcW w:w="1511" w:type="dxa"/>
            <w:vMerge/>
            <w:vAlign w:val="center"/>
          </w:tcPr>
          <w:p w14:paraId="2C8EED7B" w14:textId="77777777" w:rsidR="004D0CC3" w:rsidRDefault="004D0CC3" w:rsidP="004D0CC3"/>
        </w:tc>
        <w:tc>
          <w:tcPr>
            <w:tcW w:w="2143" w:type="dxa"/>
            <w:vAlign w:val="center"/>
          </w:tcPr>
          <w:p w14:paraId="023947C0" w14:textId="151C09DC" w:rsidR="004D0CC3" w:rsidRDefault="004D0CC3" w:rsidP="004D0CC3">
            <w:pPr>
              <w:pStyle w:val="Tabletext"/>
            </w:pPr>
            <w:r>
              <w:t>Incidents</w:t>
            </w:r>
            <w:r w:rsidR="009160BE">
              <w:t xml:space="preserve"> with</w:t>
            </w:r>
            <w:r>
              <w:t>in the VTS area</w:t>
            </w:r>
          </w:p>
        </w:tc>
        <w:tc>
          <w:tcPr>
            <w:tcW w:w="4233" w:type="dxa"/>
            <w:vAlign w:val="center"/>
          </w:tcPr>
          <w:p w14:paraId="6A824FD6" w14:textId="77777777" w:rsidR="004D0CC3" w:rsidRDefault="004D0CC3" w:rsidP="00673611">
            <w:pPr>
              <w:pStyle w:val="Tabletext"/>
              <w:numPr>
                <w:ilvl w:val="0"/>
                <w:numId w:val="42"/>
              </w:numPr>
            </w:pPr>
            <w:r>
              <w:t>Contact VTS</w:t>
            </w:r>
          </w:p>
          <w:p w14:paraId="243DC2B3" w14:textId="3605BEDB" w:rsidR="004D0CC3" w:rsidRDefault="004D0CC3" w:rsidP="00673611">
            <w:pPr>
              <w:pStyle w:val="Tabletext"/>
              <w:numPr>
                <w:ilvl w:val="0"/>
                <w:numId w:val="42"/>
              </w:numPr>
            </w:pPr>
            <w:r>
              <w:t xml:space="preserve">Include </w:t>
            </w:r>
            <w:r w:rsidR="00B439ED">
              <w:t xml:space="preserve">relevant </w:t>
            </w:r>
            <w:r>
              <w:t>VTS information in your decision making</w:t>
            </w:r>
          </w:p>
          <w:p w14:paraId="70632477" w14:textId="77777777" w:rsidR="004D0CC3" w:rsidRDefault="004D0CC3" w:rsidP="00673611">
            <w:pPr>
              <w:pStyle w:val="Tabletext"/>
              <w:numPr>
                <w:ilvl w:val="0"/>
                <w:numId w:val="42"/>
              </w:numPr>
            </w:pPr>
            <w:r>
              <w:t>Maintain communication with VTS</w:t>
            </w:r>
          </w:p>
        </w:tc>
        <w:tc>
          <w:tcPr>
            <w:tcW w:w="2534" w:type="dxa"/>
            <w:vMerge/>
            <w:vAlign w:val="center"/>
          </w:tcPr>
          <w:p w14:paraId="267AE876" w14:textId="77777777" w:rsidR="004D0CC3" w:rsidRDefault="004D0CC3" w:rsidP="004D0CC3"/>
        </w:tc>
      </w:tr>
    </w:tbl>
    <w:p w14:paraId="05F02731" w14:textId="77777777" w:rsidR="004D0CC3" w:rsidRDefault="007D72A9" w:rsidP="007D72A9">
      <w:pPr>
        <w:pStyle w:val="Tablecaption"/>
        <w:jc w:val="center"/>
      </w:pPr>
      <w:bookmarkStart w:id="112" w:name="_Toc521061833"/>
      <w:bookmarkStart w:id="113" w:name="_Toc20323369"/>
      <w:r>
        <w:t xml:space="preserve">Examples of practical training </w:t>
      </w:r>
      <w:bookmarkEnd w:id="112"/>
      <w:r>
        <w:t>elements</w:t>
      </w:r>
      <w:bookmarkEnd w:id="113"/>
    </w:p>
    <w:p w14:paraId="691C43E9" w14:textId="77777777" w:rsidR="004D0CC3" w:rsidRPr="00425377" w:rsidRDefault="004D0CC3" w:rsidP="004D0CC3">
      <w:pPr>
        <w:pStyle w:val="BodyText"/>
      </w:pPr>
    </w:p>
    <w:p w14:paraId="7C663BED" w14:textId="77777777" w:rsidR="004D0CC3" w:rsidRDefault="004D0CC3" w:rsidP="00950A98">
      <w:pPr>
        <w:pStyle w:val="Heading2"/>
        <w:numPr>
          <w:ilvl w:val="1"/>
          <w:numId w:val="34"/>
        </w:numPr>
        <w:spacing w:line="240" w:lineRule="auto"/>
        <w:ind w:right="0"/>
      </w:pPr>
      <w:bookmarkStart w:id="114" w:name="_Toc20315224"/>
      <w:bookmarkStart w:id="115" w:name="_Toc20393521"/>
      <w:r>
        <w:lastRenderedPageBreak/>
        <w:t>Equipment Training</w:t>
      </w:r>
      <w:bookmarkEnd w:id="114"/>
      <w:bookmarkEnd w:id="115"/>
    </w:p>
    <w:p w14:paraId="7915DDB8" w14:textId="77777777" w:rsidR="004D0CC3" w:rsidRPr="00425377" w:rsidRDefault="004D0CC3" w:rsidP="00950A98">
      <w:pPr>
        <w:pStyle w:val="Heading2separationline"/>
        <w:keepNext/>
        <w:keepLines/>
      </w:pPr>
    </w:p>
    <w:p w14:paraId="56E7C7F7" w14:textId="77777777" w:rsidR="004D0CC3" w:rsidRPr="005A5030" w:rsidRDefault="004D0CC3" w:rsidP="00950A98">
      <w:pPr>
        <w:pStyle w:val="Heading3"/>
        <w:numPr>
          <w:ilvl w:val="2"/>
          <w:numId w:val="34"/>
        </w:numPr>
      </w:pPr>
      <w:bookmarkStart w:id="116" w:name="_Toc20315225"/>
      <w:bookmarkStart w:id="117" w:name="_Toc20393522"/>
      <w:r w:rsidRPr="005A5030">
        <w:t>VHF</w:t>
      </w:r>
      <w:bookmarkEnd w:id="116"/>
      <w:bookmarkEnd w:id="117"/>
    </w:p>
    <w:p w14:paraId="14EF2CC5" w14:textId="52C63516" w:rsidR="004D0CC3" w:rsidRDefault="004D0CC3" w:rsidP="00950A98">
      <w:pPr>
        <w:pStyle w:val="BodyText"/>
        <w:keepNext/>
        <w:keepLines/>
        <w:jc w:val="both"/>
        <w:rPr>
          <w:lang w:eastAsia="zh-CN"/>
        </w:rPr>
      </w:pPr>
      <w:r>
        <w:t>Effective VTS VHF communication</w:t>
      </w:r>
      <w:del w:id="118" w:author="Plenary Room" w:date="2019-09-26T15:09:00Z">
        <w:r w:rsidDel="008057EE">
          <w:delText>s</w:delText>
        </w:r>
      </w:del>
      <w:r>
        <w:t xml:space="preserve"> directly contribute</w:t>
      </w:r>
      <w:ins w:id="119" w:author="Plenary Room" w:date="2019-09-26T15:09:00Z">
        <w:r w:rsidR="008057EE">
          <w:t>s</w:t>
        </w:r>
      </w:ins>
      <w:r>
        <w:t xml:space="preserve"> to navigational safety and efficiency</w:t>
      </w:r>
      <w:r>
        <w:rPr>
          <w:rFonts w:hint="eastAsia"/>
          <w:lang w:eastAsia="zh-CN"/>
        </w:rPr>
        <w:t>.</w:t>
      </w:r>
      <w:r>
        <w:rPr>
          <w:lang w:eastAsia="zh-CN"/>
        </w:rPr>
        <w:t xml:space="preserve"> VHF </w:t>
      </w:r>
      <w:r>
        <w:t>communication training improves coordination</w:t>
      </w:r>
      <w:r w:rsidR="0069329C">
        <w:t xml:space="preserve"> and understanding</w:t>
      </w:r>
      <w:r>
        <w:t xml:space="preserve"> between ship</w:t>
      </w:r>
      <w:r>
        <w:rPr>
          <w:rFonts w:hint="eastAsia"/>
        </w:rPr>
        <w:t>s</w:t>
      </w:r>
      <w:r>
        <w:t xml:space="preserve"> and the VTS centre. This training may also be carried out as simulation.</w:t>
      </w:r>
    </w:p>
    <w:p w14:paraId="36953378" w14:textId="77777777" w:rsidR="004D0CC3" w:rsidRDefault="004D0CC3" w:rsidP="00673611">
      <w:pPr>
        <w:pStyle w:val="Heading3"/>
        <w:numPr>
          <w:ilvl w:val="2"/>
          <w:numId w:val="34"/>
        </w:numPr>
      </w:pPr>
      <w:bookmarkStart w:id="120" w:name="_Toc20315226"/>
      <w:bookmarkStart w:id="121" w:name="_Toc20393523"/>
      <w:bookmarkStart w:id="122" w:name="_Toc521059653"/>
      <w:bookmarkStart w:id="123" w:name="_Toc521060788"/>
      <w:bookmarkStart w:id="124" w:name="_Toc521061847"/>
      <w:r>
        <w:t>ECDIS</w:t>
      </w:r>
      <w:bookmarkEnd w:id="120"/>
      <w:bookmarkEnd w:id="121"/>
      <w:r>
        <w:t xml:space="preserve"> </w:t>
      </w:r>
      <w:bookmarkEnd w:id="122"/>
      <w:bookmarkEnd w:id="123"/>
      <w:bookmarkEnd w:id="124"/>
    </w:p>
    <w:p w14:paraId="14E45B63" w14:textId="6574B361" w:rsidR="004D0CC3" w:rsidRPr="007D72A9" w:rsidRDefault="004D0CC3" w:rsidP="007D72A9">
      <w:pPr>
        <w:spacing w:after="200" w:line="276" w:lineRule="auto"/>
        <w:jc w:val="both"/>
        <w:rPr>
          <w:sz w:val="22"/>
        </w:rPr>
      </w:pPr>
      <w:r>
        <w:rPr>
          <w:sz w:val="22"/>
        </w:rPr>
        <w:t>The use of ECDIS</w:t>
      </w:r>
      <w:ins w:id="125" w:author="Plenary Room" w:date="2019-09-26T15:18:00Z">
        <w:r w:rsidR="00910203">
          <w:rPr>
            <w:sz w:val="22"/>
          </w:rPr>
          <w:t xml:space="preserve"> assists in the identification of</w:t>
        </w:r>
      </w:ins>
      <w:r>
        <w:rPr>
          <w:sz w:val="22"/>
        </w:rPr>
        <w:t xml:space="preserve"> </w:t>
      </w:r>
      <w:del w:id="126" w:author="Plenary Room" w:date="2019-09-26T15:19:00Z">
        <w:r w:rsidDel="00910203">
          <w:rPr>
            <w:sz w:val="22"/>
          </w:rPr>
          <w:delText xml:space="preserve">makes it easy to identify </w:delText>
        </w:r>
      </w:del>
      <w:r>
        <w:rPr>
          <w:sz w:val="22"/>
        </w:rPr>
        <w:t>VTS coverage, and location of the VTS reporting line / point</w:t>
      </w:r>
      <w:r>
        <w:rPr>
          <w:rFonts w:hint="eastAsia"/>
          <w:sz w:val="22"/>
        </w:rPr>
        <w:t>.</w:t>
      </w:r>
      <w:r>
        <w:rPr>
          <w:sz w:val="22"/>
        </w:rPr>
        <w:t xml:space="preserve">  Training on ECDIS should include reference to the use of ECDIS in a VTS area.  Examples of elements for training are provided in</w:t>
      </w:r>
      <w:r w:rsidR="00FF51F6">
        <w:rPr>
          <w:sz w:val="22"/>
        </w:rPr>
        <w:t xml:space="preserve"> Table 2</w:t>
      </w:r>
      <w:r>
        <w:rPr>
          <w:sz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10"/>
        <w:gridCol w:w="6663"/>
      </w:tblGrid>
      <w:tr w:rsidR="004D0CC3" w14:paraId="5C2A5EEE" w14:textId="77777777" w:rsidTr="004D0CC3">
        <w:tc>
          <w:tcPr>
            <w:tcW w:w="3510" w:type="dxa"/>
            <w:vAlign w:val="center"/>
          </w:tcPr>
          <w:p w14:paraId="1792A1CF" w14:textId="77777777" w:rsidR="004D0CC3" w:rsidRDefault="004D0CC3" w:rsidP="004D0CC3">
            <w:pPr>
              <w:pStyle w:val="Tableheading"/>
            </w:pPr>
            <w:bookmarkStart w:id="127" w:name="_Toc521061849"/>
            <w:r>
              <w:t xml:space="preserve">Training </w:t>
            </w:r>
            <w:bookmarkEnd w:id="127"/>
            <w:r>
              <w:t>activity</w:t>
            </w:r>
          </w:p>
        </w:tc>
        <w:tc>
          <w:tcPr>
            <w:tcW w:w="6663" w:type="dxa"/>
            <w:vAlign w:val="center"/>
          </w:tcPr>
          <w:p w14:paraId="6F56488E" w14:textId="77777777" w:rsidR="004D0CC3" w:rsidRDefault="004D0CC3" w:rsidP="004D0CC3">
            <w:pPr>
              <w:pStyle w:val="Tableheading"/>
            </w:pPr>
            <w:bookmarkStart w:id="128" w:name="_Toc521061850"/>
            <w:r>
              <w:t>Evaluation elements</w:t>
            </w:r>
            <w:bookmarkEnd w:id="128"/>
          </w:p>
        </w:tc>
      </w:tr>
      <w:tr w:rsidR="004D0CC3" w14:paraId="736F2F11" w14:textId="77777777" w:rsidTr="004D0CC3">
        <w:tc>
          <w:tcPr>
            <w:tcW w:w="3510" w:type="dxa"/>
            <w:vAlign w:val="center"/>
          </w:tcPr>
          <w:p w14:paraId="6088A74D" w14:textId="77777777" w:rsidR="004D0CC3" w:rsidRDefault="004D0CC3" w:rsidP="004D0CC3">
            <w:pPr>
              <w:pStyle w:val="Tabletext"/>
              <w:rPr>
                <w:b/>
                <w:bCs/>
              </w:rPr>
            </w:pPr>
            <w:commentRangeStart w:id="129"/>
            <w:r>
              <w:rPr>
                <w:b/>
                <w:bCs/>
                <w:lang w:val="en"/>
              </w:rPr>
              <w:t xml:space="preserve">Passage plan </w:t>
            </w:r>
            <w:commentRangeEnd w:id="129"/>
            <w:r w:rsidR="00910203">
              <w:rPr>
                <w:rStyle w:val="CommentReference"/>
                <w:color w:val="auto"/>
              </w:rPr>
              <w:commentReference w:id="129"/>
            </w:r>
            <w:r>
              <w:rPr>
                <w:b/>
                <w:bCs/>
                <w:lang w:val="en"/>
              </w:rPr>
              <w:t>through the VTS area</w:t>
            </w:r>
          </w:p>
        </w:tc>
        <w:tc>
          <w:tcPr>
            <w:tcW w:w="6663" w:type="dxa"/>
            <w:vAlign w:val="center"/>
          </w:tcPr>
          <w:p w14:paraId="758722D1" w14:textId="77777777" w:rsidR="004D0CC3" w:rsidRDefault="004D0CC3" w:rsidP="00673611">
            <w:pPr>
              <w:pStyle w:val="Tabletext"/>
              <w:numPr>
                <w:ilvl w:val="0"/>
                <w:numId w:val="43"/>
              </w:numPr>
            </w:pPr>
            <w:r>
              <w:t>Clari</w:t>
            </w:r>
            <w:r>
              <w:rPr>
                <w:rFonts w:hint="eastAsia"/>
              </w:rPr>
              <w:t>fy</w:t>
            </w:r>
            <w:r>
              <w:t xml:space="preserve"> coverage of VTS and location of VTS reporting points</w:t>
            </w:r>
            <w:del w:id="130" w:author="Plenary Room" w:date="2019-09-26T15:10:00Z">
              <w:r w:rsidDel="008057EE">
                <w:rPr>
                  <w:rFonts w:hint="eastAsia"/>
                </w:rPr>
                <w:delText>;</w:delText>
              </w:r>
            </w:del>
          </w:p>
          <w:p w14:paraId="6C7BEEE4" w14:textId="77777777" w:rsidR="008057EE" w:rsidRDefault="004D0CC3" w:rsidP="00910203">
            <w:pPr>
              <w:pStyle w:val="Tabletext"/>
              <w:numPr>
                <w:ilvl w:val="0"/>
                <w:numId w:val="43"/>
              </w:numPr>
              <w:rPr>
                <w:ins w:id="131" w:author="Plenary Room" w:date="2019-09-26T15:10:00Z"/>
              </w:rPr>
            </w:pPr>
            <w:r>
              <w:rPr>
                <w:rFonts w:hint="eastAsia"/>
              </w:rPr>
              <w:t xml:space="preserve">Passage </w:t>
            </w:r>
            <w:r>
              <w:t>planning should include information on the VTS area</w:t>
            </w:r>
          </w:p>
          <w:p w14:paraId="5C4F90B4" w14:textId="69888408" w:rsidR="008057EE" w:rsidRDefault="004D0CC3">
            <w:pPr>
              <w:pStyle w:val="Tabletext"/>
              <w:ind w:left="360"/>
              <w:pPrChange w:id="132" w:author="Plenary Room" w:date="2019-09-26T15:10:00Z">
                <w:pPr>
                  <w:pStyle w:val="Tabletext"/>
                  <w:numPr>
                    <w:numId w:val="43"/>
                  </w:numPr>
                  <w:ind w:left="360" w:hanging="360"/>
                </w:pPr>
              </w:pPrChange>
            </w:pPr>
            <w:del w:id="133" w:author="Plenary Room" w:date="2019-09-26T15:10:00Z">
              <w:r w:rsidDel="008057EE">
                <w:rPr>
                  <w:rFonts w:hint="eastAsia"/>
                </w:rPr>
                <w:delText>;</w:delText>
              </w:r>
            </w:del>
          </w:p>
        </w:tc>
      </w:tr>
      <w:tr w:rsidR="004D0CC3" w14:paraId="419983CA" w14:textId="77777777" w:rsidTr="004D0CC3">
        <w:trPr>
          <w:trHeight w:val="1144"/>
        </w:trPr>
        <w:tc>
          <w:tcPr>
            <w:tcW w:w="3510" w:type="dxa"/>
            <w:vAlign w:val="center"/>
          </w:tcPr>
          <w:p w14:paraId="0B6D8BAD" w14:textId="0C77024D" w:rsidR="004D0CC3" w:rsidRDefault="008057EE" w:rsidP="00910203">
            <w:pPr>
              <w:pStyle w:val="Tabletext"/>
              <w:rPr>
                <w:b/>
                <w:bCs/>
              </w:rPr>
            </w:pPr>
            <w:ins w:id="134" w:author="Plenary Room" w:date="2019-09-26T15:12:00Z">
              <w:r>
                <w:rPr>
                  <w:b/>
                  <w:bCs/>
                </w:rPr>
                <w:t xml:space="preserve">Monitoring the </w:t>
              </w:r>
            </w:ins>
            <w:ins w:id="135" w:author="Plenary Room" w:date="2019-09-26T15:16:00Z">
              <w:r w:rsidR="00910203">
                <w:rPr>
                  <w:b/>
                  <w:bCs/>
                </w:rPr>
                <w:t>movement</w:t>
              </w:r>
            </w:ins>
            <w:ins w:id="136" w:author="Plenary Room" w:date="2019-09-26T15:12:00Z">
              <w:r>
                <w:rPr>
                  <w:b/>
                  <w:bCs/>
                </w:rPr>
                <w:t xml:space="preserve"> of the ship</w:t>
              </w:r>
            </w:ins>
            <w:del w:id="137" w:author="Plenary Room" w:date="2019-09-26T15:12:00Z">
              <w:r w:rsidR="004D0CC3" w:rsidDel="008057EE">
                <w:rPr>
                  <w:b/>
                  <w:bCs/>
                </w:rPr>
                <w:delText>Navigational monitoring</w:delText>
              </w:r>
            </w:del>
            <w:r w:rsidR="004D0CC3">
              <w:rPr>
                <w:b/>
                <w:bCs/>
              </w:rPr>
              <w:t xml:space="preserve"> in </w:t>
            </w:r>
            <w:ins w:id="138" w:author="Plenary Room" w:date="2019-09-26T15:10:00Z">
              <w:r>
                <w:rPr>
                  <w:b/>
                  <w:bCs/>
                </w:rPr>
                <w:t xml:space="preserve">the </w:t>
              </w:r>
            </w:ins>
            <w:r w:rsidR="004D0CC3">
              <w:rPr>
                <w:b/>
                <w:bCs/>
              </w:rPr>
              <w:t>VTS area</w:t>
            </w:r>
          </w:p>
        </w:tc>
        <w:tc>
          <w:tcPr>
            <w:tcW w:w="6663" w:type="dxa"/>
            <w:vAlign w:val="center"/>
          </w:tcPr>
          <w:p w14:paraId="04941FED" w14:textId="77777777" w:rsidR="004D0CC3" w:rsidRDefault="004D0CC3" w:rsidP="00673611">
            <w:pPr>
              <w:pStyle w:val="Tabletext"/>
              <w:numPr>
                <w:ilvl w:val="0"/>
                <w:numId w:val="44"/>
              </w:numPr>
            </w:pPr>
            <w:r>
              <w:t xml:space="preserve">Take note of the VTS area and VTS </w:t>
            </w:r>
            <w:r>
              <w:rPr>
                <w:rFonts w:hint="eastAsia"/>
              </w:rPr>
              <w:t>reporting</w:t>
            </w:r>
            <w:r>
              <w:t xml:space="preserve"> lines/points</w:t>
            </w:r>
            <w:del w:id="139" w:author="Plenary Room" w:date="2019-09-26T15:10:00Z">
              <w:r w:rsidDel="008057EE">
                <w:rPr>
                  <w:rFonts w:hint="eastAsia"/>
                </w:rPr>
                <w:delText>;</w:delText>
              </w:r>
            </w:del>
          </w:p>
        </w:tc>
      </w:tr>
    </w:tbl>
    <w:p w14:paraId="3961BB2B" w14:textId="77777777" w:rsidR="004D0CC3" w:rsidRDefault="007D72A9" w:rsidP="007D72A9">
      <w:pPr>
        <w:pStyle w:val="Tablecaption"/>
        <w:jc w:val="center"/>
      </w:pPr>
      <w:bookmarkStart w:id="140" w:name="_Toc521061848"/>
      <w:bookmarkStart w:id="141" w:name="_Toc20323370"/>
      <w:r>
        <w:t>Examples of VTS factors that can be considered in ECDIS practic</w:t>
      </w:r>
      <w:r>
        <w:rPr>
          <w:rFonts w:hint="eastAsia"/>
        </w:rPr>
        <w:t>al</w:t>
      </w:r>
      <w:r>
        <w:t xml:space="preserve"> training</w:t>
      </w:r>
      <w:bookmarkEnd w:id="140"/>
      <w:bookmarkEnd w:id="141"/>
    </w:p>
    <w:p w14:paraId="755631D7" w14:textId="4A6F5250" w:rsidR="004D0CC3" w:rsidRDefault="004D0CC3" w:rsidP="00673611">
      <w:pPr>
        <w:pStyle w:val="Heading2"/>
        <w:keepLines w:val="0"/>
        <w:numPr>
          <w:ilvl w:val="1"/>
          <w:numId w:val="34"/>
        </w:numPr>
        <w:spacing w:line="240" w:lineRule="auto"/>
        <w:ind w:right="0"/>
        <w:rPr>
          <w:kern w:val="2"/>
        </w:rPr>
      </w:pPr>
      <w:bookmarkStart w:id="142" w:name="_Toc20315227"/>
      <w:bookmarkStart w:id="143" w:name="_Toc20393524"/>
      <w:r>
        <w:rPr>
          <w:kern w:val="2"/>
        </w:rPr>
        <w:t xml:space="preserve">Considerations for </w:t>
      </w:r>
      <w:del w:id="144" w:author="Plenary Room" w:date="2019-09-26T15:17:00Z">
        <w:r w:rsidDel="00910203">
          <w:rPr>
            <w:kern w:val="2"/>
          </w:rPr>
          <w:delText xml:space="preserve">Vessels </w:delText>
        </w:r>
      </w:del>
      <w:ins w:id="145" w:author="Plenary Room" w:date="2019-09-26T15:17:00Z">
        <w:r w:rsidR="00910203">
          <w:rPr>
            <w:kern w:val="2"/>
          </w:rPr>
          <w:t xml:space="preserve">ships </w:t>
        </w:r>
      </w:ins>
      <w:r>
        <w:rPr>
          <w:kern w:val="2"/>
        </w:rPr>
        <w:t>in the VTS area</w:t>
      </w:r>
      <w:bookmarkEnd w:id="142"/>
      <w:bookmarkEnd w:id="143"/>
    </w:p>
    <w:p w14:paraId="06C3016A" w14:textId="77777777" w:rsidR="004D0CC3" w:rsidRPr="00425377" w:rsidRDefault="004D0CC3" w:rsidP="004D0CC3">
      <w:pPr>
        <w:pStyle w:val="Heading2separationline"/>
      </w:pPr>
    </w:p>
    <w:p w14:paraId="021A002D" w14:textId="5A3BB3B9" w:rsidR="004D0CC3" w:rsidRDefault="004D0CC3" w:rsidP="007D72A9">
      <w:pPr>
        <w:pStyle w:val="BodyText"/>
        <w:jc w:val="both"/>
      </w:pPr>
      <w:r>
        <w:t xml:space="preserve">There are a number of factors that should be taken into account by the </w:t>
      </w:r>
      <w:r w:rsidR="005509B2">
        <w:t>b</w:t>
      </w:r>
      <w:r>
        <w:t xml:space="preserve">ridge </w:t>
      </w:r>
      <w:r w:rsidR="005509B2">
        <w:t>t</w:t>
      </w:r>
      <w:r>
        <w:t>eam when a ship is in</w:t>
      </w:r>
      <w:r>
        <w:rPr>
          <w:rFonts w:hint="eastAsia"/>
        </w:rPr>
        <w:t xml:space="preserve"> a VTS area</w:t>
      </w:r>
      <w:r>
        <w:t>.  Examples of elements for training are provided in</w:t>
      </w:r>
      <w:r w:rsidR="00FF51F6">
        <w:t xml:space="preserve"> Table 3</w:t>
      </w:r>
      <w:r>
        <w:t xml:space="preserve">.   </w:t>
      </w: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91"/>
        <w:gridCol w:w="8030"/>
      </w:tblGrid>
      <w:tr w:rsidR="004D0CC3" w:rsidRPr="00976F14" w14:paraId="00AF1537" w14:textId="77777777" w:rsidTr="007D72A9">
        <w:tc>
          <w:tcPr>
            <w:tcW w:w="2391" w:type="dxa"/>
            <w:vAlign w:val="center"/>
          </w:tcPr>
          <w:p w14:paraId="3A856875" w14:textId="77777777" w:rsidR="004D0CC3" w:rsidRPr="00237CDA" w:rsidRDefault="004D0CC3" w:rsidP="004D0CC3">
            <w:pPr>
              <w:pStyle w:val="Tableheading"/>
            </w:pPr>
            <w:bookmarkStart w:id="146" w:name="_Toc521061853"/>
            <w:r w:rsidRPr="00237CDA">
              <w:t xml:space="preserve">Training </w:t>
            </w:r>
            <w:bookmarkEnd w:id="146"/>
            <w:r>
              <w:t>activity</w:t>
            </w:r>
          </w:p>
        </w:tc>
        <w:tc>
          <w:tcPr>
            <w:tcW w:w="8030" w:type="dxa"/>
            <w:vAlign w:val="center"/>
          </w:tcPr>
          <w:p w14:paraId="2B052D7E" w14:textId="77777777" w:rsidR="004D0CC3" w:rsidRPr="00237CDA" w:rsidRDefault="004D0CC3" w:rsidP="004D0CC3">
            <w:pPr>
              <w:pStyle w:val="Tableheading"/>
            </w:pPr>
            <w:bookmarkStart w:id="147" w:name="_Toc521061854"/>
            <w:r w:rsidRPr="00237CDA">
              <w:t>Evaluation elements</w:t>
            </w:r>
            <w:bookmarkEnd w:id="147"/>
          </w:p>
        </w:tc>
      </w:tr>
      <w:tr w:rsidR="004D0CC3" w14:paraId="716DD509" w14:textId="77777777" w:rsidTr="007D72A9">
        <w:tc>
          <w:tcPr>
            <w:tcW w:w="2391" w:type="dxa"/>
            <w:vAlign w:val="center"/>
          </w:tcPr>
          <w:p w14:paraId="57CD9BAC" w14:textId="77777777" w:rsidR="004D0CC3" w:rsidRPr="00237CDA" w:rsidRDefault="004D0CC3" w:rsidP="004D0CC3">
            <w:pPr>
              <w:pStyle w:val="Tabletext"/>
              <w:rPr>
                <w:b/>
                <w:bCs/>
              </w:rPr>
            </w:pPr>
            <w:r>
              <w:rPr>
                <w:b/>
                <w:bCs/>
                <w:lang w:val="en"/>
              </w:rPr>
              <w:t>Considerations – entering the VTS area</w:t>
            </w:r>
          </w:p>
        </w:tc>
        <w:tc>
          <w:tcPr>
            <w:tcW w:w="8030" w:type="dxa"/>
            <w:vAlign w:val="center"/>
          </w:tcPr>
          <w:p w14:paraId="05D9F446" w14:textId="77777777" w:rsidR="004D0CC3" w:rsidRPr="00237CDA" w:rsidRDefault="004D0CC3" w:rsidP="00673611">
            <w:pPr>
              <w:pStyle w:val="Tabletext"/>
              <w:numPr>
                <w:ilvl w:val="0"/>
                <w:numId w:val="46"/>
              </w:numPr>
              <w:jc w:val="both"/>
            </w:pPr>
            <w:r>
              <w:rPr>
                <w:lang w:eastAsia="zh-CN"/>
              </w:rPr>
              <w:t xml:space="preserve">Providing </w:t>
            </w:r>
            <w:r>
              <w:rPr>
                <w:u w:val="single"/>
              </w:rPr>
              <w:t>e</w:t>
            </w:r>
            <w:r w:rsidRPr="00237CDA">
              <w:rPr>
                <w:u w:val="single"/>
              </w:rPr>
              <w:t>stimate</w:t>
            </w:r>
            <w:r w:rsidRPr="00237CDA">
              <w:rPr>
                <w:rFonts w:hint="eastAsia"/>
                <w:u w:val="single"/>
              </w:rPr>
              <w:t xml:space="preserve">d </w:t>
            </w:r>
            <w:r w:rsidRPr="00237CDA">
              <w:rPr>
                <w:u w:val="single"/>
              </w:rPr>
              <w:t>arrival / departure from VTS area</w:t>
            </w:r>
            <w:r w:rsidRPr="00237CDA">
              <w:t>，</w:t>
            </w:r>
            <w:r>
              <w:t>including</w:t>
            </w:r>
            <w:r w:rsidRPr="00237CDA">
              <w:t xml:space="preserve"> format, content</w:t>
            </w:r>
            <w:r>
              <w:t xml:space="preserve"> </w:t>
            </w:r>
            <w:r w:rsidRPr="00237CDA">
              <w:t xml:space="preserve">and </w:t>
            </w:r>
            <w:r>
              <w:t>format</w:t>
            </w:r>
            <w:r w:rsidRPr="00237CDA">
              <w:t xml:space="preserve"> of the estimate</w:t>
            </w:r>
            <w:r w:rsidRPr="00237CDA">
              <w:rPr>
                <w:rFonts w:hint="eastAsia"/>
              </w:rPr>
              <w:t xml:space="preserve">d </w:t>
            </w:r>
            <w:r w:rsidRPr="00237CDA">
              <w:t>arrival / departure report</w:t>
            </w:r>
            <w:r w:rsidRPr="00237CDA">
              <w:rPr>
                <w:rFonts w:hint="eastAsia"/>
              </w:rPr>
              <w:t>;</w:t>
            </w:r>
          </w:p>
          <w:p w14:paraId="157CD7C1" w14:textId="4F92927F" w:rsidR="004D0CC3" w:rsidRPr="00237CDA" w:rsidRDefault="004D0CC3" w:rsidP="00673611">
            <w:pPr>
              <w:pStyle w:val="Tabletext"/>
              <w:numPr>
                <w:ilvl w:val="0"/>
                <w:numId w:val="46"/>
              </w:numPr>
              <w:jc w:val="both"/>
            </w:pPr>
            <w:r>
              <w:t xml:space="preserve">Procedure to follow when </w:t>
            </w:r>
            <w:r w:rsidRPr="00B940F0">
              <w:rPr>
                <w:u w:val="single"/>
              </w:rPr>
              <w:t>entering VTS area</w:t>
            </w:r>
            <w:r w:rsidRPr="00237CDA">
              <w:t>，</w:t>
            </w:r>
            <w:r>
              <w:t>including establishing contact</w:t>
            </w:r>
            <w:r w:rsidRPr="00237CDA">
              <w:t xml:space="preserve"> with the VTS Centre, communications and reporting requirements</w:t>
            </w:r>
            <w:r w:rsidR="00CE4016">
              <w:t>.</w:t>
            </w:r>
          </w:p>
        </w:tc>
      </w:tr>
      <w:tr w:rsidR="004D0CC3" w14:paraId="76E928F9" w14:textId="77777777" w:rsidTr="007D72A9">
        <w:tc>
          <w:tcPr>
            <w:tcW w:w="2391" w:type="dxa"/>
            <w:vAlign w:val="center"/>
          </w:tcPr>
          <w:p w14:paraId="1D92B6E1" w14:textId="77777777" w:rsidR="004D0CC3" w:rsidRPr="00237CDA" w:rsidRDefault="004D0CC3" w:rsidP="004D0CC3">
            <w:pPr>
              <w:pStyle w:val="Tabletext"/>
              <w:rPr>
                <w:b/>
                <w:bCs/>
                <w:lang w:val="en"/>
              </w:rPr>
            </w:pPr>
            <w:r>
              <w:rPr>
                <w:b/>
                <w:bCs/>
                <w:lang w:val="en"/>
              </w:rPr>
              <w:t>Considerations – within the VTS area</w:t>
            </w:r>
          </w:p>
        </w:tc>
        <w:tc>
          <w:tcPr>
            <w:tcW w:w="8030" w:type="dxa"/>
            <w:vAlign w:val="center"/>
          </w:tcPr>
          <w:p w14:paraId="207E8BEA" w14:textId="765ACFED" w:rsidR="004D0CC3" w:rsidRPr="00237CDA" w:rsidRDefault="004D0CC3" w:rsidP="00673611">
            <w:pPr>
              <w:pStyle w:val="Tabletext"/>
              <w:numPr>
                <w:ilvl w:val="0"/>
                <w:numId w:val="46"/>
              </w:numPr>
              <w:jc w:val="both"/>
            </w:pPr>
            <w:del w:id="148" w:author="Plenary Room" w:date="2019-09-26T15:20:00Z">
              <w:r w:rsidDel="00910203">
                <w:rPr>
                  <w:u w:val="single"/>
                </w:rPr>
                <w:delText>Passage</w:delText>
              </w:r>
              <w:r w:rsidRPr="00B940F0" w:rsidDel="00910203">
                <w:rPr>
                  <w:u w:val="single"/>
                </w:rPr>
                <w:delText xml:space="preserve"> </w:delText>
              </w:r>
            </w:del>
            <w:ins w:id="149" w:author="Plenary Room" w:date="2019-09-26T15:20:00Z">
              <w:r w:rsidR="00910203">
                <w:rPr>
                  <w:u w:val="single"/>
                </w:rPr>
                <w:t>Movement within a</w:t>
              </w:r>
            </w:ins>
            <w:del w:id="150" w:author="Plenary Room" w:date="2019-09-26T15:20:00Z">
              <w:r w:rsidRPr="00B940F0" w:rsidDel="00910203">
                <w:rPr>
                  <w:u w:val="single"/>
                </w:rPr>
                <w:delText>through</w:delText>
              </w:r>
            </w:del>
            <w:r w:rsidRPr="00B940F0">
              <w:rPr>
                <w:u w:val="single"/>
              </w:rPr>
              <w:t xml:space="preserve"> VTS area</w:t>
            </w:r>
            <w:r w:rsidRPr="00237CDA">
              <w:t>，</w:t>
            </w:r>
            <w:r>
              <w:rPr>
                <w:lang w:eastAsia="zh-CN"/>
              </w:rPr>
              <w:t>including</w:t>
            </w:r>
            <w:r w:rsidRPr="00237CDA">
              <w:t xml:space="preserve"> </w:t>
            </w:r>
            <w:r w:rsidRPr="00237CDA">
              <w:rPr>
                <w:rFonts w:hint="eastAsia"/>
              </w:rPr>
              <w:t xml:space="preserve">the mandatory requirements for ships in the VTS area, communication and reporting requirements; </w:t>
            </w:r>
          </w:p>
          <w:p w14:paraId="31CA4FFF" w14:textId="77777777" w:rsidR="004D0CC3" w:rsidRPr="00237CDA" w:rsidRDefault="004D0CC3" w:rsidP="00673611">
            <w:pPr>
              <w:pStyle w:val="Tabletext"/>
              <w:numPr>
                <w:ilvl w:val="0"/>
                <w:numId w:val="46"/>
              </w:numPr>
              <w:jc w:val="both"/>
            </w:pPr>
            <w:r w:rsidRPr="00237CDA">
              <w:rPr>
                <w:u w:val="single"/>
              </w:rPr>
              <w:t>Anchor</w:t>
            </w:r>
            <w:r w:rsidRPr="00237CDA">
              <w:rPr>
                <w:rFonts w:hint="eastAsia"/>
                <w:u w:val="single"/>
              </w:rPr>
              <w:t xml:space="preserve">ing </w:t>
            </w:r>
            <w:r w:rsidRPr="00237CDA">
              <w:rPr>
                <w:u w:val="single"/>
              </w:rPr>
              <w:t>in VTS area</w:t>
            </w:r>
            <w:r w:rsidRPr="00237CDA">
              <w:rPr>
                <w:rFonts w:hint="eastAsia"/>
              </w:rPr>
              <w:t>,</w:t>
            </w:r>
            <w:r w:rsidRPr="00237CDA">
              <w:t xml:space="preserve"> </w:t>
            </w:r>
            <w:r>
              <w:t>including the</w:t>
            </w:r>
            <w:r w:rsidRPr="00237CDA">
              <w:t xml:space="preserve"> designated </w:t>
            </w:r>
            <w:r w:rsidRPr="00237CDA">
              <w:rPr>
                <w:rFonts w:hint="eastAsia"/>
              </w:rPr>
              <w:t>a</w:t>
            </w:r>
            <w:r w:rsidRPr="00237CDA">
              <w:t xml:space="preserve">nchorage, </w:t>
            </w:r>
            <w:r w:rsidRPr="00237CDA">
              <w:rPr>
                <w:rFonts w:hint="eastAsia"/>
              </w:rPr>
              <w:t>c</w:t>
            </w:r>
            <w:r w:rsidRPr="00237CDA">
              <w:t>ommunications and reporting requirements</w:t>
            </w:r>
            <w:r w:rsidRPr="00237CDA">
              <w:rPr>
                <w:rFonts w:hint="eastAsia"/>
              </w:rPr>
              <w:t>;</w:t>
            </w:r>
          </w:p>
          <w:p w14:paraId="396BC81F" w14:textId="4178C65E" w:rsidR="004D0CC3" w:rsidRPr="00237CDA" w:rsidDel="00B940F0" w:rsidRDefault="004D0CC3" w:rsidP="00673611">
            <w:pPr>
              <w:pStyle w:val="Tabletext"/>
              <w:numPr>
                <w:ilvl w:val="0"/>
                <w:numId w:val="46"/>
              </w:numPr>
              <w:jc w:val="both"/>
            </w:pPr>
            <w:r w:rsidRPr="00237CDA">
              <w:rPr>
                <w:u w:val="single"/>
              </w:rPr>
              <w:t xml:space="preserve">Berthing / </w:t>
            </w:r>
            <w:r w:rsidRPr="00237CDA">
              <w:rPr>
                <w:rFonts w:hint="eastAsia"/>
                <w:u w:val="single"/>
              </w:rPr>
              <w:t>unberthing</w:t>
            </w:r>
            <w:r w:rsidRPr="00237CDA">
              <w:rPr>
                <w:u w:val="single"/>
              </w:rPr>
              <w:t xml:space="preserve"> in VTS area</w:t>
            </w:r>
            <w:r w:rsidRPr="00237CDA">
              <w:rPr>
                <w:rFonts w:hint="eastAsia"/>
                <w:u w:val="single"/>
              </w:rPr>
              <w:t>,</w:t>
            </w:r>
            <w:r w:rsidRPr="00237CDA">
              <w:t xml:space="preserve"> </w:t>
            </w:r>
            <w:r>
              <w:t>including</w:t>
            </w:r>
            <w:r w:rsidRPr="00237CDA">
              <w:t xml:space="preserve"> </w:t>
            </w:r>
            <w:r w:rsidRPr="00237CDA">
              <w:rPr>
                <w:rFonts w:hint="eastAsia"/>
              </w:rPr>
              <w:t>the arrival berth report,</w:t>
            </w:r>
            <w:r w:rsidR="00CE4016">
              <w:t xml:space="preserve"> traffic clearance, </w:t>
            </w:r>
            <w:r>
              <w:t xml:space="preserve">speed or other </w:t>
            </w:r>
            <w:r w:rsidRPr="00237CDA">
              <w:t xml:space="preserve">restrictions </w:t>
            </w:r>
            <w:r w:rsidRPr="00237CDA">
              <w:rPr>
                <w:rFonts w:hint="eastAsia"/>
              </w:rPr>
              <w:t xml:space="preserve">and </w:t>
            </w:r>
            <w:r>
              <w:t xml:space="preserve">reporting requirements. </w:t>
            </w:r>
            <w:r w:rsidRPr="00237CDA">
              <w:rPr>
                <w:rFonts w:hint="eastAsia"/>
              </w:rPr>
              <w:t xml:space="preserve"> </w:t>
            </w:r>
          </w:p>
        </w:tc>
      </w:tr>
      <w:tr w:rsidR="004D0CC3" w14:paraId="142C040D" w14:textId="77777777" w:rsidTr="007D72A9">
        <w:tc>
          <w:tcPr>
            <w:tcW w:w="2391" w:type="dxa"/>
            <w:vAlign w:val="center"/>
          </w:tcPr>
          <w:p w14:paraId="69D5BEE2" w14:textId="77777777" w:rsidR="004D0CC3" w:rsidRDefault="004D0CC3" w:rsidP="004D0CC3">
            <w:pPr>
              <w:pStyle w:val="Tabletext"/>
              <w:rPr>
                <w:b/>
                <w:bCs/>
                <w:lang w:val="en"/>
              </w:rPr>
            </w:pPr>
            <w:r>
              <w:rPr>
                <w:b/>
                <w:bCs/>
                <w:lang w:val="en"/>
              </w:rPr>
              <w:t>Considerations – departing the VTS area</w:t>
            </w:r>
          </w:p>
        </w:tc>
        <w:tc>
          <w:tcPr>
            <w:tcW w:w="8030" w:type="dxa"/>
            <w:vAlign w:val="center"/>
          </w:tcPr>
          <w:p w14:paraId="4808C9A1" w14:textId="71795FFF" w:rsidR="004D0CC3" w:rsidRPr="004A55A0" w:rsidRDefault="004D0CC3" w:rsidP="00673611">
            <w:pPr>
              <w:pStyle w:val="Tabletext"/>
              <w:numPr>
                <w:ilvl w:val="0"/>
                <w:numId w:val="46"/>
              </w:numPr>
            </w:pPr>
            <w:r>
              <w:t xml:space="preserve">Procedures to follow when </w:t>
            </w:r>
            <w:r>
              <w:rPr>
                <w:u w:val="single"/>
              </w:rPr>
              <w:t>departing the VTS</w:t>
            </w:r>
            <w:r w:rsidRPr="00237CDA">
              <w:rPr>
                <w:u w:val="single"/>
              </w:rPr>
              <w:t xml:space="preserve"> area</w:t>
            </w:r>
            <w:r w:rsidRPr="00237CDA">
              <w:rPr>
                <w:rFonts w:hint="eastAsia"/>
              </w:rPr>
              <w:t>,</w:t>
            </w:r>
            <w:r w:rsidRPr="00237CDA">
              <w:t xml:space="preserve"> </w:t>
            </w:r>
            <w:r>
              <w:t>including reporting requirements</w:t>
            </w:r>
            <w:r w:rsidR="00CE4016">
              <w:t>.</w:t>
            </w:r>
          </w:p>
        </w:tc>
      </w:tr>
    </w:tbl>
    <w:p w14:paraId="77A42309" w14:textId="77777777" w:rsidR="004D0CC3" w:rsidRDefault="007D72A9" w:rsidP="007D72A9">
      <w:pPr>
        <w:pStyle w:val="Tablecaption"/>
        <w:jc w:val="center"/>
      </w:pPr>
      <w:bookmarkStart w:id="151" w:name="_Toc521061852"/>
      <w:bookmarkStart w:id="152" w:name="_Toc20323371"/>
      <w:r>
        <w:t>VTS factors that may be considered</w:t>
      </w:r>
      <w:r>
        <w:rPr>
          <w:rFonts w:hint="eastAsia"/>
        </w:rPr>
        <w:t xml:space="preserve"> </w:t>
      </w:r>
      <w:r>
        <w:t>when a ship is in a VTS area</w:t>
      </w:r>
      <w:bookmarkEnd w:id="151"/>
      <w:bookmarkEnd w:id="152"/>
    </w:p>
    <w:p w14:paraId="6EE118F0" w14:textId="77777777" w:rsidR="004D0CC3" w:rsidRDefault="004D0CC3" w:rsidP="00950A98">
      <w:pPr>
        <w:pStyle w:val="Heading2"/>
        <w:numPr>
          <w:ilvl w:val="1"/>
          <w:numId w:val="34"/>
        </w:numPr>
        <w:spacing w:line="240" w:lineRule="auto"/>
        <w:ind w:right="0"/>
      </w:pPr>
      <w:bookmarkStart w:id="153" w:name="_Toc20315228"/>
      <w:bookmarkStart w:id="154" w:name="_Toc20393525"/>
      <w:r w:rsidRPr="00C850D5">
        <w:lastRenderedPageBreak/>
        <w:t>Incidents and Emergencies</w:t>
      </w:r>
      <w:bookmarkEnd w:id="153"/>
      <w:bookmarkEnd w:id="154"/>
    </w:p>
    <w:p w14:paraId="4C869504" w14:textId="77777777" w:rsidR="004D0CC3" w:rsidRPr="00425377" w:rsidRDefault="004D0CC3" w:rsidP="00950A98">
      <w:pPr>
        <w:pStyle w:val="Heading2separationline"/>
        <w:keepNext/>
        <w:keepLines/>
      </w:pPr>
    </w:p>
    <w:p w14:paraId="620F8E99" w14:textId="77777777" w:rsidR="004D0CC3" w:rsidRDefault="004D0CC3" w:rsidP="00950A98">
      <w:pPr>
        <w:pStyle w:val="BodyText"/>
        <w:keepNext/>
        <w:keepLines/>
        <w:jc w:val="both"/>
      </w:pPr>
      <w:r w:rsidRPr="00C850D5">
        <w:t xml:space="preserve">VTS supports safety of navigation and protects the environment through active monitoring and interaction with </w:t>
      </w:r>
      <w:r>
        <w:t>ships</w:t>
      </w:r>
      <w:r w:rsidRPr="00C850D5">
        <w:t xml:space="preserve">.  VTS can assist with the coordination of response during incidents and emergencies, while ensuring the safety of the waterway.  </w:t>
      </w:r>
      <w:r>
        <w:t xml:space="preserve">Incidents or emergencies may include: search and rescue / man overboard; engine failure; steering gear failure; collision or grounding; encountering adverse weather that may affect safe voyage.  </w:t>
      </w:r>
    </w:p>
    <w:p w14:paraId="09DE5CC0" w14:textId="77777777" w:rsidR="004D0CC3" w:rsidRPr="007D72A9" w:rsidRDefault="004D0CC3" w:rsidP="00950A98">
      <w:pPr>
        <w:pStyle w:val="BodyText"/>
        <w:keepNext/>
        <w:keepLines/>
        <w:jc w:val="both"/>
      </w:pPr>
      <w:r w:rsidRPr="00C850D5">
        <w:t>Examples of elements for training are provided in</w:t>
      </w:r>
      <w:r w:rsidR="00FF51F6">
        <w:t xml:space="preserve"> Table 4</w:t>
      </w:r>
      <w:r w:rsidRPr="00C850D5">
        <w:t>.</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9"/>
        <w:gridCol w:w="6662"/>
      </w:tblGrid>
      <w:tr w:rsidR="004D0CC3" w14:paraId="32D69CE3" w14:textId="77777777" w:rsidTr="004D0CC3">
        <w:tc>
          <w:tcPr>
            <w:tcW w:w="3369" w:type="dxa"/>
            <w:vAlign w:val="center"/>
          </w:tcPr>
          <w:p w14:paraId="3298EB12" w14:textId="77777777" w:rsidR="004D0CC3" w:rsidRDefault="004D0CC3" w:rsidP="004D0CC3">
            <w:pPr>
              <w:pStyle w:val="Tableheading"/>
            </w:pPr>
            <w:r>
              <w:t>Training activity</w:t>
            </w:r>
          </w:p>
        </w:tc>
        <w:tc>
          <w:tcPr>
            <w:tcW w:w="6662" w:type="dxa"/>
            <w:vAlign w:val="center"/>
          </w:tcPr>
          <w:p w14:paraId="2F7EE9A8" w14:textId="77777777" w:rsidR="004D0CC3" w:rsidRDefault="004D0CC3" w:rsidP="004D0CC3">
            <w:pPr>
              <w:pStyle w:val="Tableheading"/>
            </w:pPr>
            <w:r>
              <w:t>Evaluation elements</w:t>
            </w:r>
          </w:p>
        </w:tc>
      </w:tr>
      <w:tr w:rsidR="004D0CC3" w14:paraId="5F2EA9A2" w14:textId="77777777" w:rsidTr="004D0CC3">
        <w:tc>
          <w:tcPr>
            <w:tcW w:w="3369" w:type="dxa"/>
            <w:vAlign w:val="center"/>
          </w:tcPr>
          <w:p w14:paraId="6E4D758C" w14:textId="77777777" w:rsidR="004D0CC3" w:rsidRDefault="004D0CC3" w:rsidP="004D0CC3">
            <w:pPr>
              <w:pStyle w:val="Tabletext"/>
              <w:rPr>
                <w:b/>
                <w:bCs/>
              </w:rPr>
            </w:pPr>
            <w:r>
              <w:rPr>
                <w:b/>
                <w:bCs/>
                <w:lang w:val="en"/>
              </w:rPr>
              <w:t>Incident / Emergency</w:t>
            </w:r>
          </w:p>
        </w:tc>
        <w:tc>
          <w:tcPr>
            <w:tcW w:w="6662" w:type="dxa"/>
            <w:vAlign w:val="center"/>
          </w:tcPr>
          <w:p w14:paraId="2CA367D5" w14:textId="0DEBB2EB" w:rsidR="004D0CC3" w:rsidRDefault="004D0CC3" w:rsidP="00673611">
            <w:pPr>
              <w:pStyle w:val="Tabletext"/>
              <w:numPr>
                <w:ilvl w:val="0"/>
                <w:numId w:val="43"/>
              </w:numPr>
            </w:pPr>
            <w:r>
              <w:t>Report made to VTS in a timely manner</w:t>
            </w:r>
            <w:r w:rsidR="00D506AF">
              <w:t>;</w:t>
            </w:r>
          </w:p>
          <w:p w14:paraId="13D3267B" w14:textId="48F451E5" w:rsidR="004D0CC3" w:rsidRDefault="004D0CC3" w:rsidP="00673611">
            <w:pPr>
              <w:pStyle w:val="Tabletext"/>
              <w:numPr>
                <w:ilvl w:val="0"/>
                <w:numId w:val="43"/>
              </w:numPr>
            </w:pPr>
            <w:r>
              <w:t>Relevant information included, depending on the situation.  Information may include: time and position of incident, nature of emergency, type of assistance required</w:t>
            </w:r>
            <w:r w:rsidR="00D506AF">
              <w:t>;</w:t>
            </w:r>
          </w:p>
          <w:p w14:paraId="2677F6D4" w14:textId="61A8B537" w:rsidR="004D0CC3" w:rsidRDefault="004D0CC3" w:rsidP="00673611">
            <w:pPr>
              <w:pStyle w:val="Tabletext"/>
              <w:numPr>
                <w:ilvl w:val="0"/>
                <w:numId w:val="43"/>
              </w:numPr>
            </w:pPr>
            <w:r>
              <w:t>Communication with VTS is clear and concise</w:t>
            </w:r>
            <w:r w:rsidR="00D506AF">
              <w:t>;</w:t>
            </w:r>
          </w:p>
          <w:p w14:paraId="6344FB0E" w14:textId="6AC8A12F" w:rsidR="004D0CC3" w:rsidRDefault="004D0CC3" w:rsidP="00673611">
            <w:pPr>
              <w:pStyle w:val="Tabletext"/>
              <w:numPr>
                <w:ilvl w:val="0"/>
                <w:numId w:val="43"/>
              </w:numPr>
            </w:pPr>
            <w:r>
              <w:t>Further information requested by the VTS is provided</w:t>
            </w:r>
            <w:r w:rsidR="00D506AF">
              <w:t>;</w:t>
            </w:r>
          </w:p>
          <w:p w14:paraId="68603255" w14:textId="76445A93" w:rsidR="004D0CC3" w:rsidRDefault="004D0CC3" w:rsidP="00673611">
            <w:pPr>
              <w:pStyle w:val="Tabletext"/>
              <w:numPr>
                <w:ilvl w:val="0"/>
                <w:numId w:val="43"/>
              </w:numPr>
            </w:pPr>
            <w:r>
              <w:t>Request for navigational assistance (if required)</w:t>
            </w:r>
            <w:r w:rsidR="00D506AF">
              <w:t>;</w:t>
            </w:r>
          </w:p>
          <w:p w14:paraId="4D77D672" w14:textId="3A10A4A5" w:rsidR="004D0CC3" w:rsidRDefault="004D0CC3" w:rsidP="00673611">
            <w:pPr>
              <w:pStyle w:val="Tabletext"/>
              <w:numPr>
                <w:ilvl w:val="0"/>
                <w:numId w:val="43"/>
              </w:numPr>
            </w:pPr>
            <w:r>
              <w:t xml:space="preserve">VTS is kept </w:t>
            </w:r>
            <w:r w:rsidR="000A7ABF">
              <w:t>informed</w:t>
            </w:r>
            <w:r>
              <w:t xml:space="preserve"> as the situation develop</w:t>
            </w:r>
            <w:r w:rsidR="00D506AF">
              <w:t>;</w:t>
            </w:r>
            <w:ins w:id="155" w:author="Plenary Room" w:date="2019-09-26T15:20:00Z">
              <w:r w:rsidR="00741DBF">
                <w:t xml:space="preserve"> and</w:t>
              </w:r>
            </w:ins>
          </w:p>
          <w:p w14:paraId="096ABF04" w14:textId="77777777" w:rsidR="004D0CC3" w:rsidRDefault="004D0CC3" w:rsidP="00673611">
            <w:pPr>
              <w:pStyle w:val="Tabletext"/>
              <w:numPr>
                <w:ilvl w:val="0"/>
                <w:numId w:val="43"/>
              </w:numPr>
            </w:pPr>
            <w:r>
              <w:t xml:space="preserve">VTS is advised when the incident / emergency has been resolved. </w:t>
            </w:r>
          </w:p>
        </w:tc>
      </w:tr>
    </w:tbl>
    <w:p w14:paraId="1C2E9A00" w14:textId="77777777" w:rsidR="004D0CC3" w:rsidRPr="005D79AA" w:rsidRDefault="007D72A9" w:rsidP="007D72A9">
      <w:pPr>
        <w:pStyle w:val="Tablecaption"/>
        <w:jc w:val="center"/>
      </w:pPr>
      <w:bookmarkStart w:id="156" w:name="_Toc521061856"/>
      <w:bookmarkStart w:id="157" w:name="_Toc20323372"/>
      <w:r w:rsidRPr="00C850D5">
        <w:rPr>
          <w:rFonts w:hint="eastAsia"/>
        </w:rPr>
        <w:t>E</w:t>
      </w:r>
      <w:r w:rsidRPr="00C850D5">
        <w:t>xample</w:t>
      </w:r>
      <w:r w:rsidRPr="00C850D5">
        <w:rPr>
          <w:rFonts w:hint="eastAsia"/>
          <w:lang w:eastAsia="zh-CN"/>
        </w:rPr>
        <w:t>s</w:t>
      </w:r>
      <w:r w:rsidRPr="00C850D5">
        <w:t xml:space="preserve"> of </w:t>
      </w:r>
      <w:r>
        <w:t>incidents and emergencies</w:t>
      </w:r>
      <w:bookmarkEnd w:id="156"/>
      <w:bookmarkEnd w:id="157"/>
    </w:p>
    <w:p w14:paraId="42D6A5ED" w14:textId="77777777" w:rsidR="004D0CC3" w:rsidRDefault="00E04D0B" w:rsidP="00673611">
      <w:pPr>
        <w:pStyle w:val="Heading2"/>
        <w:keepLines w:val="0"/>
        <w:numPr>
          <w:ilvl w:val="1"/>
          <w:numId w:val="34"/>
        </w:numPr>
        <w:spacing w:line="240" w:lineRule="auto"/>
        <w:ind w:right="0"/>
      </w:pPr>
      <w:bookmarkStart w:id="158" w:name="_Toc521059656"/>
      <w:bookmarkStart w:id="159" w:name="_Toc521060791"/>
      <w:bookmarkStart w:id="160" w:name="_Toc521061860"/>
      <w:bookmarkStart w:id="161" w:name="_Toc20315229"/>
      <w:bookmarkStart w:id="162" w:name="_Toc20393526"/>
      <w:r>
        <w:t>F</w:t>
      </w:r>
      <w:r w:rsidR="004D0CC3">
        <w:t>amiliarisation activities</w:t>
      </w:r>
      <w:bookmarkEnd w:id="158"/>
      <w:bookmarkEnd w:id="159"/>
      <w:bookmarkEnd w:id="160"/>
      <w:bookmarkEnd w:id="161"/>
      <w:bookmarkEnd w:id="162"/>
    </w:p>
    <w:p w14:paraId="3FA84A37" w14:textId="77777777" w:rsidR="004D0CC3" w:rsidRPr="00425377" w:rsidRDefault="004D0CC3" w:rsidP="004D0CC3">
      <w:pPr>
        <w:pStyle w:val="Heading2separationline"/>
      </w:pPr>
    </w:p>
    <w:p w14:paraId="36340702" w14:textId="77777777" w:rsidR="004D0CC3" w:rsidRDefault="004D0CC3" w:rsidP="004D0CC3">
      <w:pPr>
        <w:pStyle w:val="BodyText"/>
        <w:jc w:val="both"/>
      </w:pPr>
      <w:r>
        <w:t xml:space="preserve">Familiarisation activities may include visiting a VTS Centre or arranging for a presentation from a representative of a VTS.  The objective of the familiarisation is to explain the purpose of VTS to the deck officer, thereby enhancing VTS awareness. </w:t>
      </w:r>
    </w:p>
    <w:p w14:paraId="04FDA834" w14:textId="77777777" w:rsidR="004D0CC3" w:rsidRDefault="004D0CC3" w:rsidP="004D0CC3">
      <w:pPr>
        <w:pStyle w:val="BodyText"/>
        <w:jc w:val="both"/>
      </w:pPr>
      <w:r>
        <w:t xml:space="preserve">To achieve the objective, familiarisation activities should be structured, and may use a workbook or other process.  The familiarisation activity may include: </w:t>
      </w:r>
    </w:p>
    <w:p w14:paraId="122A8984" w14:textId="77777777" w:rsidR="004D0CC3" w:rsidRDefault="004D0CC3" w:rsidP="00673611">
      <w:pPr>
        <w:numPr>
          <w:ilvl w:val="0"/>
          <w:numId w:val="45"/>
        </w:numPr>
        <w:spacing w:after="200" w:line="240" w:lineRule="auto"/>
        <w:jc w:val="both"/>
        <w:rPr>
          <w:rFonts w:hAnsi="SimSun"/>
          <w:sz w:val="22"/>
        </w:rPr>
      </w:pPr>
      <w:r>
        <w:rPr>
          <w:rFonts w:hAnsi="SimSun"/>
          <w:sz w:val="22"/>
        </w:rPr>
        <w:t>equipment used;</w:t>
      </w:r>
    </w:p>
    <w:p w14:paraId="04EA5064" w14:textId="77777777" w:rsidR="004D0CC3" w:rsidRDefault="004D0CC3" w:rsidP="00673611">
      <w:pPr>
        <w:numPr>
          <w:ilvl w:val="0"/>
          <w:numId w:val="45"/>
        </w:numPr>
        <w:spacing w:after="200" w:line="240" w:lineRule="auto"/>
        <w:jc w:val="both"/>
        <w:rPr>
          <w:rFonts w:hAnsi="SimSun"/>
          <w:sz w:val="22"/>
        </w:rPr>
      </w:pPr>
      <w:r>
        <w:rPr>
          <w:rFonts w:hAnsi="SimSun"/>
          <w:sz w:val="22"/>
        </w:rPr>
        <w:t>procedures followed;</w:t>
      </w:r>
    </w:p>
    <w:p w14:paraId="2C1AD217" w14:textId="77777777" w:rsidR="004D0CC3" w:rsidRDefault="004D0CC3" w:rsidP="00673611">
      <w:pPr>
        <w:numPr>
          <w:ilvl w:val="0"/>
          <w:numId w:val="45"/>
        </w:numPr>
        <w:spacing w:after="200" w:line="240" w:lineRule="auto"/>
        <w:jc w:val="both"/>
        <w:rPr>
          <w:rFonts w:hAnsi="SimSun"/>
          <w:sz w:val="22"/>
        </w:rPr>
      </w:pPr>
      <w:r>
        <w:rPr>
          <w:rFonts w:hAnsi="SimSun"/>
          <w:sz w:val="22"/>
        </w:rPr>
        <w:t>legal and regulatory requirements of the VTS;</w:t>
      </w:r>
    </w:p>
    <w:p w14:paraId="1BFA73F4" w14:textId="77777777" w:rsidR="004D0CC3" w:rsidRDefault="004D0CC3" w:rsidP="00673611">
      <w:pPr>
        <w:numPr>
          <w:ilvl w:val="0"/>
          <w:numId w:val="45"/>
        </w:numPr>
        <w:spacing w:after="200" w:line="240" w:lineRule="auto"/>
        <w:jc w:val="both"/>
        <w:rPr>
          <w:rFonts w:hAnsi="SimSun"/>
          <w:sz w:val="22"/>
        </w:rPr>
      </w:pPr>
      <w:r>
        <w:rPr>
          <w:rFonts w:hAnsi="SimSun"/>
          <w:sz w:val="22"/>
        </w:rPr>
        <w:t>how the VTS monitors and interacts with traffic in the VTS area;</w:t>
      </w:r>
    </w:p>
    <w:p w14:paraId="723F28EF" w14:textId="77777777" w:rsidR="004D0CC3" w:rsidRDefault="004D0CC3" w:rsidP="00673611">
      <w:pPr>
        <w:numPr>
          <w:ilvl w:val="0"/>
          <w:numId w:val="45"/>
        </w:numPr>
        <w:spacing w:after="200" w:line="240" w:lineRule="auto"/>
        <w:jc w:val="both"/>
        <w:rPr>
          <w:rFonts w:hAnsi="SimSun"/>
          <w:sz w:val="22"/>
        </w:rPr>
      </w:pPr>
      <w:r>
        <w:rPr>
          <w:rFonts w:hAnsi="SimSun"/>
          <w:sz w:val="22"/>
        </w:rPr>
        <w:t>joint case study reviews;</w:t>
      </w:r>
      <w:r w:rsidR="00027A66">
        <w:rPr>
          <w:rFonts w:hAnsi="SimSun"/>
          <w:sz w:val="22"/>
        </w:rPr>
        <w:t xml:space="preserve"> and</w:t>
      </w:r>
    </w:p>
    <w:p w14:paraId="7C125C18" w14:textId="77777777" w:rsidR="004D0CC3" w:rsidRDefault="004D0CC3" w:rsidP="00673611">
      <w:pPr>
        <w:numPr>
          <w:ilvl w:val="0"/>
          <w:numId w:val="45"/>
        </w:numPr>
        <w:spacing w:after="200" w:line="240" w:lineRule="auto"/>
        <w:jc w:val="both"/>
        <w:rPr>
          <w:rFonts w:hAnsi="SimSun"/>
          <w:sz w:val="22"/>
        </w:rPr>
      </w:pPr>
      <w:r>
        <w:rPr>
          <w:rFonts w:hAnsi="SimSun"/>
          <w:sz w:val="22"/>
        </w:rPr>
        <w:t>how the deck officer can work most effectively with the VTS.</w:t>
      </w:r>
    </w:p>
    <w:p w14:paraId="67640DE9" w14:textId="77777777" w:rsidR="00E16008" w:rsidRDefault="00E16008" w:rsidP="00E16008">
      <w:pPr>
        <w:pStyle w:val="Heading2"/>
        <w:keepLines w:val="0"/>
        <w:numPr>
          <w:ilvl w:val="1"/>
          <w:numId w:val="34"/>
        </w:numPr>
        <w:spacing w:line="240" w:lineRule="auto"/>
        <w:ind w:right="0"/>
      </w:pPr>
      <w:bookmarkStart w:id="163" w:name="_Toc20393527"/>
      <w:r>
        <w:t>Familiarisation between Allied Services and VTS</w:t>
      </w:r>
      <w:bookmarkEnd w:id="163"/>
    </w:p>
    <w:p w14:paraId="047693F7" w14:textId="77777777" w:rsidR="00E16008" w:rsidRPr="00425377" w:rsidRDefault="00E16008" w:rsidP="00E16008">
      <w:pPr>
        <w:pStyle w:val="Heading2separationline"/>
      </w:pPr>
    </w:p>
    <w:p w14:paraId="541728EC" w14:textId="1C113C45" w:rsidR="00E16008" w:rsidRPr="00E16008" w:rsidRDefault="00E16008" w:rsidP="00E16008">
      <w:pPr>
        <w:spacing w:after="200" w:line="240" w:lineRule="auto"/>
        <w:jc w:val="both"/>
        <w:rPr>
          <w:sz w:val="22"/>
        </w:rPr>
      </w:pPr>
      <w:r w:rsidRPr="00E16008">
        <w:rPr>
          <w:sz w:val="22"/>
        </w:rPr>
        <w:t>The involvement of allied services, including pilots, in the work of the VTS will promote the safety of navigation in the VTS area. Therefor</w:t>
      </w:r>
      <w:r w:rsidR="001A0114">
        <w:rPr>
          <w:sz w:val="22"/>
        </w:rPr>
        <w:t>e</w:t>
      </w:r>
      <w:r w:rsidRPr="00E16008">
        <w:rPr>
          <w:sz w:val="22"/>
        </w:rPr>
        <w:t xml:space="preserve"> the above familiarisation activities may also be of benefit for the providers of such allied services.</w:t>
      </w:r>
    </w:p>
    <w:p w14:paraId="1789B66F" w14:textId="77777777" w:rsidR="00E16008" w:rsidRDefault="00E16008" w:rsidP="00E16008">
      <w:pPr>
        <w:spacing w:after="200" w:line="240" w:lineRule="auto"/>
        <w:jc w:val="both"/>
        <w:rPr>
          <w:rFonts w:hAnsi="SimSun"/>
          <w:sz w:val="22"/>
        </w:rPr>
      </w:pPr>
    </w:p>
    <w:p w14:paraId="19288BDB" w14:textId="77777777" w:rsidR="004D0CC3" w:rsidRDefault="004D0CC3" w:rsidP="00E16008">
      <w:pPr>
        <w:pStyle w:val="Heading1"/>
        <w:numPr>
          <w:ilvl w:val="0"/>
          <w:numId w:val="34"/>
        </w:numPr>
        <w:tabs>
          <w:tab w:val="left" w:pos="0"/>
        </w:tabs>
      </w:pPr>
      <w:bookmarkStart w:id="164" w:name="_Toc20314031"/>
      <w:bookmarkStart w:id="165" w:name="_Toc20314032"/>
      <w:bookmarkStart w:id="166" w:name="_Toc521059658"/>
      <w:bookmarkStart w:id="167" w:name="_Toc521060793"/>
      <w:bookmarkStart w:id="168" w:name="_Toc521061862"/>
      <w:bookmarkStart w:id="169" w:name="_Toc20315231"/>
      <w:bookmarkStart w:id="170" w:name="_Toc20393528"/>
      <w:bookmarkEnd w:id="164"/>
      <w:bookmarkEnd w:id="165"/>
      <w:r w:rsidRPr="00B53DD6">
        <w:lastRenderedPageBreak/>
        <w:t>ACRONYMS &amp; DEFINITIONS</w:t>
      </w:r>
      <w:bookmarkEnd w:id="166"/>
      <w:bookmarkEnd w:id="167"/>
      <w:bookmarkEnd w:id="168"/>
      <w:bookmarkEnd w:id="169"/>
      <w:bookmarkEnd w:id="170"/>
    </w:p>
    <w:p w14:paraId="438A07A2" w14:textId="77777777" w:rsidR="004D0CC3" w:rsidRPr="00425377" w:rsidRDefault="004D0CC3" w:rsidP="00E16008">
      <w:pPr>
        <w:pStyle w:val="Heading1separatationline"/>
        <w:keepNext/>
        <w:keepLines/>
      </w:pPr>
    </w:p>
    <w:p w14:paraId="215398BC" w14:textId="77777777" w:rsidR="004D0CC3" w:rsidRDefault="00E04D0B" w:rsidP="00E16008">
      <w:pPr>
        <w:pStyle w:val="Heading2"/>
        <w:numPr>
          <w:ilvl w:val="1"/>
          <w:numId w:val="34"/>
        </w:numPr>
        <w:spacing w:line="240" w:lineRule="auto"/>
        <w:ind w:right="0"/>
      </w:pPr>
      <w:bookmarkStart w:id="171" w:name="_Toc20393529"/>
      <w:r>
        <w:t>Acronyms</w:t>
      </w:r>
      <w:bookmarkEnd w:id="171"/>
    </w:p>
    <w:p w14:paraId="1F1737B2" w14:textId="77777777" w:rsidR="004D0CC3" w:rsidRPr="00425377" w:rsidRDefault="004D0CC3" w:rsidP="00E16008">
      <w:pPr>
        <w:pStyle w:val="Heading2separationline"/>
        <w:keepNext/>
        <w:keepLines/>
      </w:pPr>
    </w:p>
    <w:p w14:paraId="58C06182" w14:textId="77777777" w:rsidR="004D0CC3" w:rsidRPr="00307988" w:rsidRDefault="004D0CC3" w:rsidP="00E16008">
      <w:pPr>
        <w:pStyle w:val="Acronym"/>
        <w:keepNext/>
        <w:keepLines/>
      </w:pPr>
      <w:r w:rsidRPr="00307988">
        <w:rPr>
          <w:rFonts w:hint="eastAsia"/>
        </w:rPr>
        <w:t>AIS</w:t>
      </w:r>
      <w:r w:rsidRPr="00307988">
        <w:rPr>
          <w:rFonts w:hint="eastAsia"/>
          <w:lang w:eastAsia="zh-CN"/>
        </w:rPr>
        <w:tab/>
      </w:r>
      <w:r w:rsidRPr="00307988">
        <w:rPr>
          <w:rFonts w:hint="eastAsia"/>
        </w:rPr>
        <w:t>Automatic Identification System</w:t>
      </w:r>
    </w:p>
    <w:p w14:paraId="67699AC1" w14:textId="77777777" w:rsidR="004D0CC3" w:rsidRPr="00B53DD6" w:rsidRDefault="004D0CC3" w:rsidP="00E16008">
      <w:pPr>
        <w:pStyle w:val="Acronym"/>
        <w:keepNext/>
        <w:keepLines/>
      </w:pPr>
      <w:r>
        <w:t>DSC</w:t>
      </w:r>
      <w:r>
        <w:tab/>
        <w:t>Digital Selective Calling</w:t>
      </w:r>
    </w:p>
    <w:p w14:paraId="5962D8D8" w14:textId="779443CA" w:rsidR="004D0CC3" w:rsidRPr="00307988" w:rsidRDefault="004D0CC3" w:rsidP="00E16008">
      <w:pPr>
        <w:pStyle w:val="Acronym"/>
        <w:keepNext/>
        <w:keepLines/>
      </w:pPr>
      <w:r w:rsidRPr="00307988">
        <w:rPr>
          <w:rFonts w:hint="eastAsia"/>
        </w:rPr>
        <w:t>ECDIS</w:t>
      </w:r>
      <w:r w:rsidRPr="00307988">
        <w:rPr>
          <w:rFonts w:hint="eastAsia"/>
          <w:lang w:eastAsia="zh-CN"/>
        </w:rPr>
        <w:tab/>
      </w:r>
      <w:r w:rsidRPr="00307988">
        <w:t xml:space="preserve">Electronic Chart Display </w:t>
      </w:r>
      <w:r w:rsidR="001A0114">
        <w:t>a</w:t>
      </w:r>
      <w:r w:rsidRPr="00307988">
        <w:t>nd Information System</w:t>
      </w:r>
    </w:p>
    <w:p w14:paraId="4025C48A" w14:textId="77777777" w:rsidR="004D0CC3" w:rsidRPr="00B53DD6" w:rsidRDefault="004D0CC3" w:rsidP="00E16008">
      <w:pPr>
        <w:pStyle w:val="Acronym"/>
        <w:keepNext/>
        <w:keepLines/>
      </w:pPr>
      <w:r w:rsidRPr="00B53DD6">
        <w:t>IALA</w:t>
      </w:r>
      <w:r w:rsidRPr="00B53DD6">
        <w:rPr>
          <w:rFonts w:hint="eastAsia"/>
          <w:lang w:eastAsia="zh-CN"/>
        </w:rPr>
        <w:tab/>
      </w:r>
      <w:r w:rsidRPr="00B53DD6">
        <w:t xml:space="preserve">International Association of Marine Aids to Navigation and Lighthouse Authorities </w:t>
      </w:r>
    </w:p>
    <w:p w14:paraId="03F1B575" w14:textId="77777777" w:rsidR="004D0CC3" w:rsidRPr="00B53DD6" w:rsidRDefault="004D0CC3" w:rsidP="00E16008">
      <w:pPr>
        <w:pStyle w:val="Acronym"/>
        <w:keepNext/>
        <w:keepLines/>
      </w:pPr>
      <w:r w:rsidRPr="00B53DD6">
        <w:t>IMO</w:t>
      </w:r>
      <w:r w:rsidRPr="00B53DD6">
        <w:rPr>
          <w:rFonts w:hint="eastAsia"/>
          <w:lang w:eastAsia="zh-CN"/>
        </w:rPr>
        <w:tab/>
      </w:r>
      <w:r w:rsidRPr="00B53DD6">
        <w:t>International Maritime Organization</w:t>
      </w:r>
    </w:p>
    <w:p w14:paraId="6ACAFC61" w14:textId="77777777" w:rsidR="004D0CC3" w:rsidRDefault="004D0CC3" w:rsidP="004D0CC3">
      <w:pPr>
        <w:pStyle w:val="Acronym"/>
      </w:pPr>
      <w:r>
        <w:t>MF/HF</w:t>
      </w:r>
      <w:r>
        <w:tab/>
        <w:t>Medium Frequency / High Frequency (radio)</w:t>
      </w:r>
    </w:p>
    <w:p w14:paraId="0840FBE5" w14:textId="77777777" w:rsidR="004D0CC3" w:rsidRDefault="004D0CC3" w:rsidP="004D0CC3">
      <w:pPr>
        <w:pStyle w:val="Acronym"/>
      </w:pPr>
      <w:r w:rsidRPr="00307988">
        <w:t>SMCP</w:t>
      </w:r>
      <w:r w:rsidRPr="00307988">
        <w:rPr>
          <w:rFonts w:hint="eastAsia"/>
          <w:lang w:eastAsia="zh-CN"/>
        </w:rPr>
        <w:tab/>
      </w:r>
      <w:r w:rsidRPr="00307988">
        <w:t>Standard Marine Communication Phrases</w:t>
      </w:r>
    </w:p>
    <w:p w14:paraId="400C2DF9" w14:textId="77777777" w:rsidR="004D0CC3" w:rsidRDefault="004D0CC3" w:rsidP="004D0CC3">
      <w:pPr>
        <w:pStyle w:val="Acronym"/>
      </w:pPr>
      <w:r>
        <w:t>SRS</w:t>
      </w:r>
      <w:r>
        <w:tab/>
        <w:t>Ship Reporting System</w:t>
      </w:r>
    </w:p>
    <w:p w14:paraId="2E4C82A0" w14:textId="77777777" w:rsidR="004D0CC3" w:rsidRDefault="004D0CC3" w:rsidP="004D0CC3">
      <w:pPr>
        <w:pStyle w:val="Acronym"/>
      </w:pPr>
      <w:r>
        <w:t>STCW</w:t>
      </w:r>
      <w:r>
        <w:tab/>
        <w:t>International Convention on Standards of Training, Certification and Watchkeeping for Seafarers</w:t>
      </w:r>
    </w:p>
    <w:p w14:paraId="483BED72" w14:textId="77777777" w:rsidR="004D0CC3" w:rsidRDefault="004D0CC3" w:rsidP="004D0CC3">
      <w:pPr>
        <w:pStyle w:val="Acronym"/>
      </w:pPr>
      <w:r>
        <w:t>TSS</w:t>
      </w:r>
      <w:r>
        <w:tab/>
        <w:t>Traffic Separation Scheme</w:t>
      </w:r>
    </w:p>
    <w:p w14:paraId="3E110688" w14:textId="77777777" w:rsidR="004D0CC3" w:rsidRDefault="004D0CC3" w:rsidP="004D0CC3">
      <w:pPr>
        <w:pStyle w:val="Acronym"/>
      </w:pPr>
      <w:r>
        <w:t xml:space="preserve">VHF </w:t>
      </w:r>
      <w:r>
        <w:tab/>
        <w:t>Very High Frequency (radio)</w:t>
      </w:r>
    </w:p>
    <w:p w14:paraId="2E345A43" w14:textId="77777777" w:rsidR="004D0CC3" w:rsidRPr="00B53DD6" w:rsidRDefault="004D0CC3" w:rsidP="004D0CC3">
      <w:pPr>
        <w:pStyle w:val="Acronym"/>
      </w:pPr>
      <w:r w:rsidRPr="00B53DD6">
        <w:rPr>
          <w:rFonts w:hint="eastAsia"/>
        </w:rPr>
        <w:t>VTS</w:t>
      </w:r>
      <w:r w:rsidRPr="00B53DD6">
        <w:rPr>
          <w:rFonts w:hint="eastAsia"/>
          <w:lang w:eastAsia="zh-CN"/>
        </w:rPr>
        <w:tab/>
      </w:r>
      <w:r w:rsidRPr="00B53DD6">
        <w:rPr>
          <w:rFonts w:hint="eastAsia"/>
        </w:rPr>
        <w:t xml:space="preserve">Vessel </w:t>
      </w:r>
      <w:r w:rsidRPr="00B53DD6">
        <w:t>Traffic Service</w:t>
      </w:r>
    </w:p>
    <w:p w14:paraId="2977816D" w14:textId="77777777" w:rsidR="004D0CC3" w:rsidRPr="00B53DD6" w:rsidRDefault="004D0CC3" w:rsidP="004D0CC3">
      <w:pPr>
        <w:pStyle w:val="Acronym"/>
      </w:pPr>
      <w:r w:rsidRPr="00B53DD6">
        <w:rPr>
          <w:rFonts w:hint="eastAsia"/>
        </w:rPr>
        <w:t>VTSO</w:t>
      </w:r>
      <w:r w:rsidRPr="00B53DD6">
        <w:rPr>
          <w:rFonts w:hint="eastAsia"/>
          <w:lang w:eastAsia="zh-CN"/>
        </w:rPr>
        <w:tab/>
      </w:r>
      <w:r w:rsidRPr="00B53DD6">
        <w:rPr>
          <w:rFonts w:hint="eastAsia"/>
        </w:rPr>
        <w:t>Vessel Traffic Service Operator</w:t>
      </w:r>
    </w:p>
    <w:p w14:paraId="68ACF834" w14:textId="77777777" w:rsidR="004D0CC3" w:rsidRDefault="00E04D0B" w:rsidP="00673611">
      <w:pPr>
        <w:pStyle w:val="Heading2"/>
        <w:keepLines w:val="0"/>
        <w:numPr>
          <w:ilvl w:val="1"/>
          <w:numId w:val="34"/>
        </w:numPr>
        <w:spacing w:line="240" w:lineRule="auto"/>
        <w:ind w:right="0"/>
      </w:pPr>
      <w:bookmarkStart w:id="172" w:name="_Toc20393530"/>
      <w:r>
        <w:t>Definitions</w:t>
      </w:r>
      <w:bookmarkEnd w:id="172"/>
    </w:p>
    <w:p w14:paraId="4EBAD947" w14:textId="77777777" w:rsidR="004D0CC3" w:rsidRPr="00425377" w:rsidRDefault="004D0CC3" w:rsidP="004D0CC3">
      <w:pPr>
        <w:pStyle w:val="Heading2separationline"/>
      </w:pPr>
    </w:p>
    <w:p w14:paraId="712E5254" w14:textId="77777777" w:rsidR="004D0CC3" w:rsidRDefault="004D0CC3" w:rsidP="004D0CC3">
      <w:pPr>
        <w:pStyle w:val="BodyText"/>
        <w:rPr>
          <w:lang w:eastAsia="zh-CN"/>
        </w:rPr>
      </w:pPr>
      <w:r>
        <w:t>The definition of terms used in this Guideline can be found in the International Dictionary of Marine Aids to Navigation (IALA Dictionary) at</w:t>
      </w:r>
      <w:r>
        <w:rPr>
          <w:rStyle w:val="Hyperlink"/>
        </w:rPr>
        <w:t xml:space="preserve"> </w:t>
      </w:r>
      <w:r w:rsidRPr="00D7754E">
        <w:t>http://www.iala-aism.org/wiki/dicitonary</w:t>
      </w:r>
    </w:p>
    <w:p w14:paraId="1919630B" w14:textId="77777777" w:rsidR="004D0CC3" w:rsidRDefault="004D0CC3" w:rsidP="00673611">
      <w:pPr>
        <w:pStyle w:val="Heading1"/>
        <w:numPr>
          <w:ilvl w:val="0"/>
          <w:numId w:val="34"/>
        </w:numPr>
        <w:tabs>
          <w:tab w:val="left" w:pos="0"/>
        </w:tabs>
      </w:pPr>
      <w:bookmarkStart w:id="173" w:name="_Toc521059661"/>
      <w:bookmarkStart w:id="174" w:name="_Toc521060796"/>
      <w:bookmarkStart w:id="175" w:name="_Toc521061865"/>
      <w:bookmarkStart w:id="176" w:name="_Toc20315234"/>
      <w:bookmarkStart w:id="177" w:name="_Toc20393531"/>
      <w:r>
        <w:t>REFERENCES</w:t>
      </w:r>
      <w:bookmarkEnd w:id="173"/>
      <w:bookmarkEnd w:id="174"/>
      <w:bookmarkEnd w:id="175"/>
      <w:bookmarkEnd w:id="176"/>
      <w:bookmarkEnd w:id="177"/>
    </w:p>
    <w:p w14:paraId="7DF960A7" w14:textId="77777777" w:rsidR="004D0CC3" w:rsidRPr="00425377" w:rsidRDefault="004D0CC3" w:rsidP="004D0CC3">
      <w:pPr>
        <w:pStyle w:val="Heading1separatationline"/>
      </w:pPr>
    </w:p>
    <w:p w14:paraId="62FDE7B1" w14:textId="59D8D1EA" w:rsidR="004D0CC3" w:rsidRDefault="005432C0" w:rsidP="00673611">
      <w:pPr>
        <w:pStyle w:val="Reference"/>
        <w:numPr>
          <w:ilvl w:val="0"/>
          <w:numId w:val="36"/>
        </w:numPr>
      </w:pPr>
      <w:r>
        <w:t xml:space="preserve">IALA VTS Manual </w:t>
      </w:r>
      <w:del w:id="178" w:author="Plenary Room" w:date="2019-09-26T15:22:00Z">
        <w:r w:rsidDel="002C75D8">
          <w:delText>2016</w:delText>
        </w:r>
      </w:del>
    </w:p>
    <w:p w14:paraId="41AE6969" w14:textId="77777777" w:rsidR="004D0CC3" w:rsidRDefault="005432C0" w:rsidP="00673611">
      <w:pPr>
        <w:pStyle w:val="Reference"/>
        <w:numPr>
          <w:ilvl w:val="0"/>
          <w:numId w:val="36"/>
        </w:numPr>
      </w:pPr>
      <w:r>
        <w:t>IMO Resolution A.857(20) Guidelines for Vessel Traffic Services</w:t>
      </w:r>
    </w:p>
    <w:p w14:paraId="5B0EC180" w14:textId="77777777" w:rsidR="004D0CC3" w:rsidRDefault="005432C0" w:rsidP="00673611">
      <w:pPr>
        <w:pStyle w:val="Reference"/>
        <w:numPr>
          <w:ilvl w:val="0"/>
          <w:numId w:val="36"/>
        </w:numPr>
      </w:pPr>
      <w:r>
        <w:t>ITU Radio Regulations, volume five, Recommendation ITU.R.M.1171.0 and subsequent chapters</w:t>
      </w:r>
    </w:p>
    <w:p w14:paraId="60223BF7" w14:textId="77777777" w:rsidR="004D0CC3" w:rsidRDefault="005432C0" w:rsidP="00673611">
      <w:pPr>
        <w:pStyle w:val="Reference"/>
        <w:numPr>
          <w:ilvl w:val="0"/>
          <w:numId w:val="36"/>
        </w:numPr>
      </w:pPr>
      <w:r>
        <w:t>IMO Resolution A.918(22) IMO Standard Marine Communication Phrases (SMCP)</w:t>
      </w:r>
    </w:p>
    <w:p w14:paraId="1C636539" w14:textId="77777777" w:rsidR="004D0CC3" w:rsidRPr="00742BDE" w:rsidRDefault="005432C0" w:rsidP="00673611">
      <w:pPr>
        <w:pStyle w:val="Reference"/>
        <w:numPr>
          <w:ilvl w:val="0"/>
          <w:numId w:val="36"/>
        </w:numPr>
        <w:tabs>
          <w:tab w:val="left" w:pos="0"/>
        </w:tabs>
      </w:pPr>
      <w:r>
        <w:t>SOLAS 1974- International Convention for the Safety of Life at Sea</w:t>
      </w:r>
      <w:r>
        <w:rPr>
          <w:rFonts w:ascii="Arial-BoldMT" w:hAnsi="Arial-BoldMT" w:cs="Arial-BoldMT"/>
          <w:bCs/>
          <w:sz w:val="24"/>
          <w:szCs w:val="36"/>
        </w:rPr>
        <w:t xml:space="preserve"> </w:t>
      </w:r>
      <w:r>
        <w:t>Chapter V, Regulation 12 Vessel Traffic Services.</w:t>
      </w:r>
    </w:p>
    <w:p w14:paraId="2C2F042A" w14:textId="77777777" w:rsidR="004D0CC3" w:rsidRDefault="005432C0" w:rsidP="00673611">
      <w:pPr>
        <w:pStyle w:val="Reference"/>
        <w:numPr>
          <w:ilvl w:val="0"/>
          <w:numId w:val="36"/>
        </w:numPr>
        <w:tabs>
          <w:tab w:val="left" w:pos="0"/>
        </w:tabs>
      </w:pPr>
      <w:r>
        <w:t xml:space="preserve">STCW 1978 - </w:t>
      </w:r>
      <w:r w:rsidRPr="00742BDE">
        <w:t xml:space="preserve">International Convention </w:t>
      </w:r>
      <w:r>
        <w:t>o</w:t>
      </w:r>
      <w:r w:rsidRPr="00742BDE">
        <w:t xml:space="preserve">n Standards </w:t>
      </w:r>
      <w:r>
        <w:t>o</w:t>
      </w:r>
      <w:r w:rsidRPr="00742BDE">
        <w:t xml:space="preserve">f Training, Certification </w:t>
      </w:r>
      <w:r>
        <w:t>a</w:t>
      </w:r>
      <w:r w:rsidRPr="00742BDE">
        <w:t xml:space="preserve">nd Watchkeeping </w:t>
      </w:r>
      <w:r>
        <w:t>f</w:t>
      </w:r>
      <w:r w:rsidRPr="00742BDE">
        <w:t>or Seafarers (STCW), 1978, as amended</w:t>
      </w:r>
    </w:p>
    <w:p w14:paraId="22BF8B89" w14:textId="77777777" w:rsidR="004D0CC3" w:rsidRDefault="005B61E6" w:rsidP="00673611">
      <w:pPr>
        <w:pStyle w:val="Reference"/>
        <w:numPr>
          <w:ilvl w:val="0"/>
          <w:numId w:val="36"/>
        </w:numPr>
      </w:pPr>
      <w:r>
        <w:t>IALA Guideline 1089 Provision of VTS Services</w:t>
      </w:r>
    </w:p>
    <w:p w14:paraId="2958DD2A" w14:textId="77777777" w:rsidR="004D0CC3" w:rsidRDefault="00B107BB" w:rsidP="00673611">
      <w:pPr>
        <w:pStyle w:val="Reference"/>
        <w:numPr>
          <w:ilvl w:val="0"/>
          <w:numId w:val="36"/>
        </w:numPr>
      </w:pPr>
      <w:r>
        <w:t xml:space="preserve">IALA Guideline 1071 Establishment of a Vessel Traffic Service </w:t>
      </w:r>
      <w:r w:rsidR="0056596B">
        <w:t>b</w:t>
      </w:r>
      <w:r>
        <w:t>eyond Territorial Seas</w:t>
      </w:r>
    </w:p>
    <w:p w14:paraId="5129584B" w14:textId="77777777" w:rsidR="004D0CC3" w:rsidRDefault="0056596B" w:rsidP="00673611">
      <w:pPr>
        <w:pStyle w:val="Reference"/>
        <w:numPr>
          <w:ilvl w:val="0"/>
          <w:numId w:val="36"/>
        </w:numPr>
      </w:pPr>
      <w:r>
        <w:t>IALA Guideline 1102 VTS Interaction with Allied or other services</w:t>
      </w:r>
    </w:p>
    <w:p w14:paraId="3A2D0C63" w14:textId="78598BDB" w:rsidR="004D0CC3" w:rsidRDefault="005432C0" w:rsidP="00673611">
      <w:pPr>
        <w:pStyle w:val="Reference"/>
        <w:numPr>
          <w:ilvl w:val="0"/>
          <w:numId w:val="36"/>
        </w:numPr>
      </w:pPr>
      <w:r>
        <w:t>I</w:t>
      </w:r>
      <w:r w:rsidR="0056596B">
        <w:t>ALA</w:t>
      </w:r>
      <w:r>
        <w:t xml:space="preserve"> </w:t>
      </w:r>
      <w:r w:rsidR="0056596B">
        <w:t>R</w:t>
      </w:r>
      <w:r>
        <w:t xml:space="preserve">ecommendation </w:t>
      </w:r>
      <w:r w:rsidR="0056596B">
        <w:t>V</w:t>
      </w:r>
      <w:r>
        <w:t xml:space="preserve">-120 </w:t>
      </w:r>
      <w:r w:rsidR="0056596B">
        <w:t xml:space="preserve">Vessel Traffic Services in Inland Waters </w:t>
      </w:r>
      <w:r>
        <w:t>(edition</w:t>
      </w:r>
      <w:ins w:id="179" w:author="Plenary Room" w:date="2019-09-26T15:22:00Z">
        <w:r w:rsidR="00741DBF">
          <w:t xml:space="preserve"> </w:t>
        </w:r>
      </w:ins>
      <w:r>
        <w:t>2)</w:t>
      </w:r>
    </w:p>
    <w:p w14:paraId="6D411551" w14:textId="451D3F0A" w:rsidR="004D0CC3" w:rsidRDefault="0056596B" w:rsidP="00673611">
      <w:pPr>
        <w:pStyle w:val="Reference"/>
        <w:numPr>
          <w:ilvl w:val="0"/>
          <w:numId w:val="36"/>
        </w:numPr>
      </w:pPr>
      <w:r>
        <w:t>IALA</w:t>
      </w:r>
      <w:r w:rsidR="005432C0">
        <w:t xml:space="preserve"> </w:t>
      </w:r>
      <w:r>
        <w:t>R</w:t>
      </w:r>
      <w:r w:rsidR="005432C0">
        <w:t xml:space="preserve">ecommendation </w:t>
      </w:r>
      <w:ins w:id="180" w:author="Plenary Room" w:date="2019-09-26T15:23:00Z">
        <w:r w:rsidR="000E45FC">
          <w:t>R0127</w:t>
        </w:r>
      </w:ins>
      <w:del w:id="181" w:author="Plenary Room" w:date="2019-09-26T15:23:00Z">
        <w:r w:rsidDel="000E45FC">
          <w:delText>V</w:delText>
        </w:r>
        <w:r w:rsidR="005432C0" w:rsidDel="000E45FC">
          <w:delText>-</w:delText>
        </w:r>
        <w:r w:rsidR="005432C0" w:rsidRPr="00742BDE" w:rsidDel="000E45FC">
          <w:delText>127</w:delText>
        </w:r>
      </w:del>
      <w:r w:rsidR="005432C0" w:rsidRPr="00742BDE">
        <w:t xml:space="preserve"> </w:t>
      </w:r>
      <w:r>
        <w:t>O</w:t>
      </w:r>
      <w:r w:rsidR="005432C0" w:rsidRPr="00742BDE">
        <w:t xml:space="preserve">perational </w:t>
      </w:r>
      <w:r>
        <w:t>P</w:t>
      </w:r>
      <w:r w:rsidR="005432C0" w:rsidRPr="00742BDE">
        <w:t xml:space="preserve">rocedures for </w:t>
      </w:r>
      <w:r>
        <w:t>V</w:t>
      </w:r>
      <w:r w:rsidR="005432C0" w:rsidRPr="00742BDE">
        <w:t xml:space="preserve">essel </w:t>
      </w:r>
      <w:r>
        <w:t>T</w:t>
      </w:r>
      <w:r w:rsidR="005432C0" w:rsidRPr="00742BDE">
        <w:t xml:space="preserve">raffic </w:t>
      </w:r>
      <w:r>
        <w:t>S</w:t>
      </w:r>
      <w:r w:rsidR="005432C0" w:rsidRPr="00742BDE">
        <w:t>ervices</w:t>
      </w:r>
      <w:r w:rsidR="004D0CC3" w:rsidDel="002711A6">
        <w:t xml:space="preserve"> </w:t>
      </w:r>
      <w:r w:rsidR="005432C0">
        <w:t>(edition</w:t>
      </w:r>
      <w:ins w:id="182" w:author="Plenary Room" w:date="2019-09-26T15:22:00Z">
        <w:r w:rsidR="00741DBF">
          <w:t xml:space="preserve"> </w:t>
        </w:r>
      </w:ins>
      <w:r w:rsidR="005432C0">
        <w:t>2)</w:t>
      </w:r>
    </w:p>
    <w:p w14:paraId="74DBBF15" w14:textId="77777777" w:rsidR="004D0CC3" w:rsidRDefault="005432C0" w:rsidP="00673611">
      <w:pPr>
        <w:pStyle w:val="Reference"/>
        <w:numPr>
          <w:ilvl w:val="0"/>
          <w:numId w:val="36"/>
        </w:numPr>
      </w:pPr>
      <w:r>
        <w:t xml:space="preserve">Admiralty </w:t>
      </w:r>
      <w:r w:rsidR="0056596B">
        <w:t>L</w:t>
      </w:r>
      <w:r>
        <w:t>ist</w:t>
      </w:r>
      <w:r w:rsidR="0056596B">
        <w:t xml:space="preserve"> </w:t>
      </w:r>
      <w:r>
        <w:t xml:space="preserve">of </w:t>
      </w:r>
      <w:r w:rsidR="0056596B">
        <w:t>R</w:t>
      </w:r>
      <w:r>
        <w:t xml:space="preserve">adio </w:t>
      </w:r>
      <w:r w:rsidR="0056596B">
        <w:t>S</w:t>
      </w:r>
      <w:r>
        <w:t>ignals</w:t>
      </w:r>
      <w:r w:rsidR="0056596B">
        <w:t xml:space="preserve"> (ALRS)</w:t>
      </w:r>
    </w:p>
    <w:p w14:paraId="2D3E6FCF" w14:textId="77777777" w:rsidR="004D0CC3" w:rsidRDefault="005432C0" w:rsidP="00673611">
      <w:pPr>
        <w:pStyle w:val="Reference"/>
        <w:numPr>
          <w:ilvl w:val="0"/>
          <w:numId w:val="36"/>
        </w:numPr>
      </w:pPr>
      <w:r>
        <w:t xml:space="preserve">International </w:t>
      </w:r>
      <w:r w:rsidR="0056596B">
        <w:t xml:space="preserve">Convention on Maritime Search and Rescue </w:t>
      </w:r>
      <w:r>
        <w:t>1979</w:t>
      </w:r>
    </w:p>
    <w:p w14:paraId="4F541052" w14:textId="77777777" w:rsidR="004D0CC3" w:rsidRDefault="005432C0" w:rsidP="00673611">
      <w:pPr>
        <w:pStyle w:val="Reference"/>
        <w:numPr>
          <w:ilvl w:val="0"/>
          <w:numId w:val="36"/>
        </w:numPr>
      </w:pPr>
      <w:r>
        <w:t>I</w:t>
      </w:r>
      <w:r w:rsidR="0056596B">
        <w:t>ALA</w:t>
      </w:r>
      <w:r>
        <w:t xml:space="preserve"> </w:t>
      </w:r>
      <w:r w:rsidR="0056596B">
        <w:t>Guideline 1132 VTS VHF Voice Communication</w:t>
      </w:r>
    </w:p>
    <w:p w14:paraId="6702F580" w14:textId="77777777" w:rsidR="004D0CC3" w:rsidRDefault="0056596B" w:rsidP="00673611">
      <w:pPr>
        <w:pStyle w:val="Reference"/>
        <w:numPr>
          <w:ilvl w:val="0"/>
          <w:numId w:val="36"/>
        </w:numPr>
      </w:pPr>
      <w:r>
        <w:t>IALA</w:t>
      </w:r>
      <w:r w:rsidR="005432C0">
        <w:t xml:space="preserve"> </w:t>
      </w:r>
      <w:r>
        <w:t>G</w:t>
      </w:r>
      <w:r w:rsidR="005432C0">
        <w:t xml:space="preserve">uideline 1131 </w:t>
      </w:r>
      <w:r>
        <w:t>Setting and measuring VTS objectives</w:t>
      </w:r>
    </w:p>
    <w:sectPr w:rsidR="004D0CC3" w:rsidSect="004D0CC3">
      <w:headerReference w:type="even" r:id="rId25"/>
      <w:headerReference w:type="default" r:id="rId26"/>
      <w:footerReference w:type="default" r:id="rId27"/>
      <w:headerReference w:type="first" r:id="rId28"/>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29" w:author="Plenary Room" w:date="2019-09-26T15:13:00Z" w:initials="PR">
    <w:p w14:paraId="6DDF1712" w14:textId="2284F71D" w:rsidR="00910203" w:rsidRDefault="00910203">
      <w:pPr>
        <w:pStyle w:val="CommentText"/>
      </w:pPr>
      <w:r>
        <w:rPr>
          <w:rStyle w:val="CommentReference"/>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DDF171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DDF1712" w16cid:durableId="21418C5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64C8BA" w14:textId="77777777" w:rsidR="002957B1" w:rsidRDefault="002957B1" w:rsidP="003274DB">
      <w:r>
        <w:separator/>
      </w:r>
    </w:p>
    <w:p w14:paraId="09757BB6" w14:textId="77777777" w:rsidR="002957B1" w:rsidRDefault="002957B1"/>
  </w:endnote>
  <w:endnote w:type="continuationSeparator" w:id="0">
    <w:p w14:paraId="58CABCF0" w14:textId="77777777" w:rsidR="002957B1" w:rsidRDefault="002957B1" w:rsidP="003274DB">
      <w:r>
        <w:continuationSeparator/>
      </w:r>
    </w:p>
    <w:p w14:paraId="74BF21D2" w14:textId="77777777" w:rsidR="002957B1" w:rsidRDefault="002957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venir Book">
    <w:altName w:val="Times New Roman"/>
    <w:charset w:val="00"/>
    <w:family w:val="auto"/>
    <w:pitch w:val="variable"/>
    <w:sig w:usb0="00000001" w:usb1="5000204A" w:usb2="00000000" w:usb3="00000000" w:csb0="0000009B" w:csb1="00000000"/>
  </w:font>
  <w:font w:name="Avenir Next Condensed">
    <w:altName w:val="Calibri"/>
    <w:charset w:val="00"/>
    <w:family w:val="auto"/>
    <w:pitch w:val="variable"/>
    <w:sig w:usb0="8000002F" w:usb1="5000204A" w:usb2="00000000" w:usb3="00000000" w:csb0="0000009B" w:csb1="00000000"/>
  </w:font>
  <w:font w:name="Arial-BoldMT">
    <w:altName w:val="Arial"/>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CDC68A" w14:textId="77777777" w:rsidR="002957B1" w:rsidRDefault="002957B1"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C4663FC" w14:textId="77777777" w:rsidR="002957B1" w:rsidRDefault="002957B1"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376C22B" w14:textId="77777777" w:rsidR="002957B1" w:rsidRDefault="002957B1"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E03BCC4" w14:textId="77777777" w:rsidR="002957B1" w:rsidRDefault="002957B1"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06DA08B" w14:textId="77777777" w:rsidR="002957B1" w:rsidRDefault="002957B1"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37AF20" w14:textId="77777777" w:rsidR="002957B1" w:rsidRPr="002957B1" w:rsidRDefault="002957B1" w:rsidP="00910058">
    <w:pPr>
      <w:rPr>
        <w:rFonts w:ascii="Avenir Book" w:hAnsi="Avenir Book"/>
        <w:color w:val="808080" w:themeColor="background1" w:themeShade="80"/>
        <w:sz w:val="13"/>
        <w:szCs w:val="13"/>
        <w:lang w:val="fr-FR"/>
        <w:rPrChange w:id="1" w:author="Plenary Room" w:date="2019-09-26T14:59:00Z">
          <w:rPr>
            <w:rFonts w:ascii="Avenir Book" w:hAnsi="Avenir Book"/>
            <w:color w:val="808080" w:themeColor="background1" w:themeShade="80"/>
            <w:sz w:val="13"/>
            <w:szCs w:val="13"/>
          </w:rPr>
        </w:rPrChange>
      </w:rPr>
    </w:pPr>
    <w:r w:rsidRPr="002957B1">
      <w:rPr>
        <w:rFonts w:ascii="Avenir Book" w:hAnsi="Avenir Book"/>
        <w:color w:val="808080" w:themeColor="background1" w:themeShade="80"/>
        <w:sz w:val="13"/>
        <w:szCs w:val="13"/>
        <w:lang w:val="fr-FR"/>
        <w:rPrChange w:id="2" w:author="Plenary Room" w:date="2019-09-26T14:59:00Z">
          <w:rPr>
            <w:rFonts w:ascii="Avenir Book" w:hAnsi="Avenir Book"/>
            <w:color w:val="808080" w:themeColor="background1" w:themeShade="80"/>
            <w:sz w:val="13"/>
            <w:szCs w:val="13"/>
          </w:rPr>
        </w:rPrChange>
      </w:rPr>
      <w:t>10, rue des Gaudines – 78100 Saint Germaine en Laye, France</w:t>
    </w:r>
  </w:p>
  <w:p w14:paraId="4B463B03" w14:textId="77777777" w:rsidR="002957B1" w:rsidRPr="002957B1" w:rsidRDefault="002957B1" w:rsidP="00910058">
    <w:pPr>
      <w:rPr>
        <w:rFonts w:ascii="Avenir Book" w:hAnsi="Avenir Book"/>
        <w:color w:val="808080" w:themeColor="background1" w:themeShade="80"/>
        <w:sz w:val="14"/>
        <w:szCs w:val="14"/>
        <w:lang w:val="fr-FR"/>
        <w:rPrChange w:id="3" w:author="Plenary Room" w:date="2019-09-26T14:59:00Z">
          <w:rPr>
            <w:rFonts w:ascii="Avenir Book" w:hAnsi="Avenir Book"/>
            <w:color w:val="808080" w:themeColor="background1" w:themeShade="80"/>
            <w:sz w:val="14"/>
            <w:szCs w:val="14"/>
          </w:rPr>
        </w:rPrChange>
      </w:rPr>
    </w:pPr>
    <w:r w:rsidRPr="002957B1">
      <w:rPr>
        <w:rFonts w:ascii="Avenir Book" w:hAnsi="Avenir Book"/>
        <w:color w:val="808080" w:themeColor="background1" w:themeShade="80"/>
        <w:sz w:val="13"/>
        <w:szCs w:val="13"/>
        <w:lang w:val="fr-FR"/>
        <w:rPrChange w:id="4" w:author="Plenary Room" w:date="2019-09-26T14:59:00Z">
          <w:rPr>
            <w:rFonts w:ascii="Avenir Book" w:hAnsi="Avenir Book"/>
            <w:color w:val="808080" w:themeColor="background1" w:themeShade="80"/>
            <w:sz w:val="13"/>
            <w:szCs w:val="13"/>
          </w:rPr>
        </w:rPrChange>
      </w:rPr>
      <w:t>Tél. +33(0)1 34 51 70 01 – Fax +33 (0)1 34 51 82 05 – contact@iala-aism.org</w:t>
    </w:r>
  </w:p>
  <w:p w14:paraId="6052BA81" w14:textId="77777777" w:rsidR="002957B1" w:rsidRPr="004B6107" w:rsidRDefault="002957B1" w:rsidP="00910058">
    <w:pPr>
      <w:rPr>
        <w:rFonts w:ascii="Avenir Book" w:hAnsi="Avenir Book"/>
        <w:b/>
        <w:color w:val="00558C"/>
        <w:sz w:val="14"/>
        <w:szCs w:val="14"/>
      </w:rPr>
    </w:pPr>
    <w:r w:rsidRPr="004B6107">
      <w:rPr>
        <w:rFonts w:ascii="Avenir Book" w:hAnsi="Avenir Book"/>
        <w:b/>
        <w:color w:val="00558C"/>
        <w:sz w:val="14"/>
        <w:szCs w:val="14"/>
      </w:rPr>
      <w:t>www.iala-aism.org</w:t>
    </w:r>
  </w:p>
  <w:p w14:paraId="60C9CD97" w14:textId="77777777" w:rsidR="002957B1" w:rsidRPr="004B6107" w:rsidRDefault="002957B1" w:rsidP="00910058">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38E0F4D2" w14:textId="77777777" w:rsidR="002957B1" w:rsidRPr="00910058" w:rsidRDefault="002957B1" w:rsidP="00910058">
    <w:pPr>
      <w:pStyle w:val="Footer"/>
      <w:rPr>
        <w:sz w:val="13"/>
        <w:szCs w:val="13"/>
        <w:lang w:eastAsia="en-GB"/>
      </w:rPr>
    </w:pPr>
    <w:r w:rsidRPr="004B6107">
      <w:rPr>
        <w:rFonts w:ascii="Avenir Next Condensed" w:hAnsi="Avenir Next Condensed"/>
        <w:iCs/>
        <w:color w:val="00558C"/>
        <w:sz w:val="14"/>
        <w:szCs w:val="14"/>
      </w:rPr>
      <w:t>Association Internationale de Signalisation Maritime</w:t>
    </w:r>
    <w:r w:rsidRPr="00910058">
      <w:rPr>
        <w:noProof/>
        <w:sz w:val="13"/>
        <w:szCs w:val="13"/>
        <w:lang w:eastAsia="en-GB"/>
      </w:rPr>
      <mc:AlternateContent>
        <mc:Choice Requires="wps">
          <w:drawing>
            <wp:anchor distT="0" distB="0" distL="114300" distR="114300" simplePos="0" relativeHeight="251669504" behindDoc="0" locked="0" layoutInCell="1" allowOverlap="1" wp14:anchorId="4D231BEE" wp14:editId="56F352B3">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17F2E0D"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7CB706" w14:textId="77777777" w:rsidR="002957B1" w:rsidRDefault="002957B1" w:rsidP="00525922">
    <w:pPr>
      <w:pStyle w:val="Footerlandscape"/>
    </w:pPr>
    <w:r>
      <w:rPr>
        <w:noProof/>
        <w:lang w:eastAsia="en-GB"/>
      </w:rPr>
      <mc:AlternateContent>
        <mc:Choice Requires="wps">
          <w:drawing>
            <wp:anchor distT="0" distB="0" distL="114300" distR="114300" simplePos="0" relativeHeight="251691008" behindDoc="0" locked="0" layoutInCell="1" allowOverlap="1" wp14:anchorId="1698909D" wp14:editId="75F0880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34B62D0"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0861ABA" w14:textId="77777777" w:rsidR="002957B1" w:rsidRPr="00C907DF" w:rsidRDefault="002957B1"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23BC183B" w14:textId="77777777" w:rsidR="002957B1" w:rsidRPr="00525922" w:rsidRDefault="002957B1"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4136EB" w14:textId="77777777" w:rsidR="002957B1" w:rsidRPr="00C716E5" w:rsidRDefault="002957B1" w:rsidP="00C716E5">
    <w:pPr>
      <w:pStyle w:val="Footer"/>
      <w:rPr>
        <w:sz w:val="15"/>
        <w:szCs w:val="15"/>
      </w:rPr>
    </w:pPr>
  </w:p>
  <w:p w14:paraId="6CE4BDAC" w14:textId="77777777" w:rsidR="002957B1" w:rsidRDefault="002957B1" w:rsidP="00C716E5">
    <w:pPr>
      <w:pStyle w:val="Footerportrait"/>
    </w:pPr>
  </w:p>
  <w:p w14:paraId="1E4D4EDF" w14:textId="4EE5DF1E" w:rsidR="002957B1" w:rsidRPr="00C907DF" w:rsidRDefault="00F56559"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2957B1" w:rsidRPr="00C907DF">
      <w:t xml:space="preserve"> </w:t>
    </w:r>
    <w:r>
      <w:fldChar w:fldCharType="begin"/>
    </w:r>
    <w:r>
      <w:instrText xml:space="preserve"> STYLEREF "Document number" \* MERGEFORMAT </w:instrText>
    </w:r>
    <w:r>
      <w:fldChar w:fldCharType="separate"/>
    </w:r>
    <w:r>
      <w:t>1???</w:t>
    </w:r>
    <w:r>
      <w:fldChar w:fldCharType="end"/>
    </w:r>
    <w:r w:rsidR="002957B1" w:rsidRPr="00C907DF">
      <w:t xml:space="preserve"> –</w:t>
    </w:r>
    <w:r w:rsidR="002957B1">
      <w:t xml:space="preserve"> </w:t>
    </w:r>
    <w:r>
      <w:fldChar w:fldCharType="begin"/>
    </w:r>
    <w:r>
      <w:instrText xml:space="preserve"> STYLEREF "Document name" \* MERGEFORMAT </w:instrText>
    </w:r>
    <w:r>
      <w:fldChar w:fldCharType="separate"/>
    </w:r>
    <w:r>
      <w:t>VTS TRAINING FOR DECK OFFICERS</w:t>
    </w:r>
    <w:r>
      <w:fldChar w:fldCharType="end"/>
    </w:r>
  </w:p>
  <w:p w14:paraId="16D77D55" w14:textId="6F81697A" w:rsidR="002957B1" w:rsidRPr="00C907DF" w:rsidRDefault="00F56559" w:rsidP="00C716E5">
    <w:pPr>
      <w:pStyle w:val="Footerportrait"/>
    </w:pPr>
    <w:r>
      <w:fldChar w:fldCharType="begin"/>
    </w:r>
    <w:r>
      <w:instrText xml:space="preserve"> STYLEREF "Edition number" \* MERGEFORMAT </w:instrText>
    </w:r>
    <w:r>
      <w:fldChar w:fldCharType="separate"/>
    </w:r>
    <w:r>
      <w:t>Edition 1.0</w:t>
    </w:r>
    <w:r>
      <w:fldChar w:fldCharType="end"/>
    </w:r>
    <w:r w:rsidR="002957B1">
      <w:t xml:space="preserve">  </w:t>
    </w:r>
    <w:r>
      <w:fldChar w:fldCharType="begin"/>
    </w:r>
    <w:r>
      <w:instrText xml:space="preserve"> STYLEREF "</w:instrText>
    </w:r>
    <w:r>
      <w:instrText xml:space="preserve">Document date" \* MERGEFORMAT </w:instrText>
    </w:r>
    <w:r>
      <w:fldChar w:fldCharType="separate"/>
    </w:r>
    <w:r>
      <w:t>Document date</w:t>
    </w:r>
    <w:r>
      <w:fldChar w:fldCharType="end"/>
    </w:r>
    <w:r w:rsidR="002957B1" w:rsidRPr="00C907DF">
      <w:tab/>
    </w:r>
    <w:r w:rsidR="002957B1">
      <w:t xml:space="preserve">P </w:t>
    </w:r>
    <w:r w:rsidR="002957B1" w:rsidRPr="00C907DF">
      <w:rPr>
        <w:rStyle w:val="PageNumber"/>
        <w:szCs w:val="15"/>
      </w:rPr>
      <w:fldChar w:fldCharType="begin"/>
    </w:r>
    <w:r w:rsidR="002957B1" w:rsidRPr="00C907DF">
      <w:rPr>
        <w:rStyle w:val="PageNumber"/>
        <w:szCs w:val="15"/>
      </w:rPr>
      <w:instrText xml:space="preserve">PAGE  </w:instrText>
    </w:r>
    <w:r w:rsidR="002957B1" w:rsidRPr="00C907DF">
      <w:rPr>
        <w:rStyle w:val="PageNumber"/>
        <w:szCs w:val="15"/>
      </w:rPr>
      <w:fldChar w:fldCharType="separate"/>
    </w:r>
    <w:r w:rsidR="000E45FC">
      <w:rPr>
        <w:rStyle w:val="PageNumber"/>
        <w:szCs w:val="15"/>
      </w:rPr>
      <w:t>4</w:t>
    </w:r>
    <w:r w:rsidR="002957B1"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90C42C" w14:textId="77777777" w:rsidR="002957B1" w:rsidRDefault="002957B1" w:rsidP="00C716E5">
    <w:pPr>
      <w:pStyle w:val="Footer"/>
    </w:pPr>
  </w:p>
  <w:p w14:paraId="59C2C392" w14:textId="77777777" w:rsidR="002957B1" w:rsidRDefault="002957B1" w:rsidP="00C716E5">
    <w:pPr>
      <w:pStyle w:val="Footerportrait"/>
    </w:pPr>
  </w:p>
  <w:p w14:paraId="1FD58DFC" w14:textId="17EE618E" w:rsidR="002957B1" w:rsidRPr="00C907DF" w:rsidRDefault="00F56559"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2957B1" w:rsidRPr="00C907DF">
      <w:t xml:space="preserve"> </w:t>
    </w:r>
    <w:r>
      <w:fldChar w:fldCharType="begin"/>
    </w:r>
    <w:r>
      <w:instrText xml:space="preserve"> STYLEREF "Document number" \* MERGEFORMAT </w:instrText>
    </w:r>
    <w:r>
      <w:fldChar w:fldCharType="separate"/>
    </w:r>
    <w:r>
      <w:t>1???</w:t>
    </w:r>
    <w:r>
      <w:fldChar w:fldCharType="end"/>
    </w:r>
    <w:r w:rsidR="002957B1" w:rsidRPr="00C907DF">
      <w:t xml:space="preserve"> –</w:t>
    </w:r>
    <w:r w:rsidR="002957B1">
      <w:t xml:space="preserve"> </w:t>
    </w:r>
    <w:r>
      <w:fldChar w:fldCharType="begin"/>
    </w:r>
    <w:r>
      <w:instrText xml:space="preserve"> STYLEREF "Document name" \* MERGEFORMAT </w:instrText>
    </w:r>
    <w:r>
      <w:fldChar w:fldCharType="separate"/>
    </w:r>
    <w:r>
      <w:t>VTS TRAINING FOR DECK OFFICERS</w:t>
    </w:r>
    <w:r>
      <w:fldChar w:fldCharType="end"/>
    </w:r>
  </w:p>
  <w:p w14:paraId="5EB4BD22" w14:textId="297063FA" w:rsidR="002957B1" w:rsidRPr="00525922" w:rsidRDefault="00F56559" w:rsidP="00C716E5">
    <w:pPr>
      <w:pStyle w:val="Footerportrait"/>
    </w:pPr>
    <w:r>
      <w:fldChar w:fldCharType="begin"/>
    </w:r>
    <w:r>
      <w:instrText xml:space="preserve"> STYLEREF "Edition number" \* MERGEFORMAT </w:instrText>
    </w:r>
    <w:r>
      <w:fldChar w:fldCharType="separate"/>
    </w:r>
    <w:r>
      <w:t>Edition 1.0</w:t>
    </w:r>
    <w:r>
      <w:fldChar w:fldCharType="end"/>
    </w:r>
    <w:r w:rsidR="002957B1" w:rsidRPr="00C907DF">
      <w:tab/>
    </w:r>
    <w:r w:rsidR="002957B1">
      <w:t xml:space="preserve">P </w:t>
    </w:r>
    <w:r w:rsidR="002957B1" w:rsidRPr="00C907DF">
      <w:rPr>
        <w:rStyle w:val="PageNumber"/>
        <w:szCs w:val="15"/>
      </w:rPr>
      <w:fldChar w:fldCharType="begin"/>
    </w:r>
    <w:r w:rsidR="002957B1" w:rsidRPr="00C907DF">
      <w:rPr>
        <w:rStyle w:val="PageNumber"/>
        <w:szCs w:val="15"/>
      </w:rPr>
      <w:instrText xml:space="preserve">PAGE  </w:instrText>
    </w:r>
    <w:r w:rsidR="002957B1" w:rsidRPr="00C907DF">
      <w:rPr>
        <w:rStyle w:val="PageNumber"/>
        <w:szCs w:val="15"/>
      </w:rPr>
      <w:fldChar w:fldCharType="separate"/>
    </w:r>
    <w:r w:rsidR="00910203">
      <w:rPr>
        <w:rStyle w:val="PageNumber"/>
        <w:szCs w:val="15"/>
      </w:rPr>
      <w:t>3</w:t>
    </w:r>
    <w:r w:rsidR="002957B1"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13BDA0" w14:textId="77777777" w:rsidR="002957B1" w:rsidRDefault="002957B1" w:rsidP="00C716E5">
    <w:pPr>
      <w:pStyle w:val="Footer"/>
    </w:pPr>
  </w:p>
  <w:p w14:paraId="1B5E6789" w14:textId="77777777" w:rsidR="002957B1" w:rsidRDefault="002957B1" w:rsidP="00C716E5">
    <w:pPr>
      <w:pStyle w:val="Footerportrait"/>
    </w:pPr>
  </w:p>
  <w:p w14:paraId="0FB6C665" w14:textId="42EFC215" w:rsidR="002957B1" w:rsidRPr="00C907DF" w:rsidRDefault="00F56559" w:rsidP="00184C2E">
    <w:pPr>
      <w:pStyle w:val="Footerportrait"/>
      <w:tabs>
        <w:tab w:val="clear" w:pos="10206"/>
        <w:tab w:val="right" w:pos="15137"/>
      </w:tabs>
    </w:pPr>
    <w:r>
      <w:fldChar w:fldCharType="begin"/>
    </w:r>
    <w:r>
      <w:instrText xml:space="preserve"> STYLEREF "Document type" \* MERGEFORMAT </w:instrText>
    </w:r>
    <w:r>
      <w:fldChar w:fldCharType="separate"/>
    </w:r>
    <w:r>
      <w:t>IALA Guideline</w:t>
    </w:r>
    <w:r>
      <w:fldChar w:fldCharType="end"/>
    </w:r>
    <w:r w:rsidR="002957B1" w:rsidRPr="00C907DF">
      <w:t xml:space="preserve"> </w:t>
    </w:r>
    <w:r>
      <w:fldChar w:fldCharType="begin"/>
    </w:r>
    <w:r>
      <w:instrText xml:space="preserve"> STYLEREF "Document number" \* MERGEFORMAT </w:instrText>
    </w:r>
    <w:r>
      <w:fldChar w:fldCharType="separate"/>
    </w:r>
    <w:r>
      <w:t>1???</w:t>
    </w:r>
    <w:r>
      <w:fldChar w:fldCharType="end"/>
    </w:r>
    <w:r w:rsidR="002957B1" w:rsidRPr="00C907DF">
      <w:t xml:space="preserve"> –</w:t>
    </w:r>
    <w:r w:rsidR="002957B1">
      <w:t xml:space="preserve"> </w:t>
    </w:r>
    <w:r>
      <w:fldChar w:fldCharType="begin"/>
    </w:r>
    <w:r>
      <w:instrText xml:space="preserve"> STYLEREF "Document name" \* MERGEFORMAT </w:instrText>
    </w:r>
    <w:r>
      <w:fldChar w:fldCharType="separate"/>
    </w:r>
    <w:r>
      <w:t>VTS TRAINING FOR DECK OFFICERS</w:t>
    </w:r>
    <w:r>
      <w:fldChar w:fldCharType="end"/>
    </w:r>
    <w:r w:rsidR="002957B1">
      <w:tab/>
    </w:r>
  </w:p>
  <w:p w14:paraId="71E5B913" w14:textId="36341FC3" w:rsidR="002957B1" w:rsidRPr="00C907DF" w:rsidRDefault="00F56559" w:rsidP="00184C2E">
    <w:pPr>
      <w:pStyle w:val="Footerportrait"/>
      <w:tabs>
        <w:tab w:val="clear" w:pos="10206"/>
        <w:tab w:val="right" w:pos="15137"/>
      </w:tabs>
    </w:pPr>
    <w:r>
      <w:fldChar w:fldCharType="begin"/>
    </w:r>
    <w:r>
      <w:instrText xml:space="preserve"> STYLEREF "Edition number" \* MERGEFORMAT </w:instrText>
    </w:r>
    <w:r>
      <w:fldChar w:fldCharType="separate"/>
    </w:r>
    <w:r>
      <w:t>Edition 1.0</w:t>
    </w:r>
    <w:r>
      <w:fldChar w:fldCharType="end"/>
    </w:r>
    <w:r w:rsidR="002957B1">
      <w:t xml:space="preserve">  </w:t>
    </w:r>
    <w:r>
      <w:fldChar w:fldCharType="begin"/>
    </w:r>
    <w:r>
      <w:instrText xml:space="preserve"> STYLEREF "Document date" \* MERGEFORMAT </w:instrText>
    </w:r>
    <w:r>
      <w:fldChar w:fldCharType="separate"/>
    </w:r>
    <w:r>
      <w:t>Document date</w:t>
    </w:r>
    <w:r>
      <w:fldChar w:fldCharType="end"/>
    </w:r>
    <w:r w:rsidR="002957B1">
      <w:tab/>
    </w:r>
    <w:r w:rsidR="002957B1">
      <w:rPr>
        <w:rStyle w:val="PageNumber"/>
        <w:szCs w:val="15"/>
      </w:rPr>
      <w:t xml:space="preserve">P </w:t>
    </w:r>
    <w:r w:rsidR="002957B1" w:rsidRPr="00C907DF">
      <w:rPr>
        <w:rStyle w:val="PageNumber"/>
        <w:szCs w:val="15"/>
      </w:rPr>
      <w:fldChar w:fldCharType="begin"/>
    </w:r>
    <w:r w:rsidR="002957B1" w:rsidRPr="00C907DF">
      <w:rPr>
        <w:rStyle w:val="PageNumber"/>
        <w:szCs w:val="15"/>
      </w:rPr>
      <w:instrText xml:space="preserve">PAGE  </w:instrText>
    </w:r>
    <w:r w:rsidR="002957B1" w:rsidRPr="00C907DF">
      <w:rPr>
        <w:rStyle w:val="PageNumber"/>
        <w:szCs w:val="15"/>
      </w:rPr>
      <w:fldChar w:fldCharType="separate"/>
    </w:r>
    <w:r w:rsidR="000E45FC">
      <w:rPr>
        <w:rStyle w:val="PageNumber"/>
        <w:szCs w:val="15"/>
      </w:rPr>
      <w:t>13</w:t>
    </w:r>
    <w:r w:rsidR="002957B1"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3CCCB9" w14:textId="77777777" w:rsidR="002957B1" w:rsidRDefault="002957B1" w:rsidP="003274DB">
      <w:r>
        <w:separator/>
      </w:r>
    </w:p>
    <w:p w14:paraId="41868DC7" w14:textId="77777777" w:rsidR="002957B1" w:rsidRDefault="002957B1"/>
  </w:footnote>
  <w:footnote w:type="continuationSeparator" w:id="0">
    <w:p w14:paraId="4BA431D7" w14:textId="77777777" w:rsidR="002957B1" w:rsidRDefault="002957B1" w:rsidP="003274DB">
      <w:r>
        <w:continuationSeparator/>
      </w:r>
    </w:p>
    <w:p w14:paraId="7518ECCE" w14:textId="77777777" w:rsidR="002957B1" w:rsidRDefault="002957B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8860E5" w14:textId="77777777" w:rsidR="002957B1" w:rsidRDefault="00F56559">
    <w:pPr>
      <w:pStyle w:val="Header"/>
    </w:pPr>
    <w:r>
      <w:rPr>
        <w:noProof/>
      </w:rPr>
      <w:pict w14:anchorId="76D617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604.45pt;height:54.95pt;rotation:315;z-index:-25161523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439273" w14:textId="77777777" w:rsidR="002957B1" w:rsidRDefault="00F56559">
    <w:pPr>
      <w:pStyle w:val="Header"/>
    </w:pPr>
    <w:r>
      <w:rPr>
        <w:noProof/>
      </w:rPr>
      <w:pict w14:anchorId="1B14796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 o:spid="_x0000_s2065" type="#_x0000_t136" style="position:absolute;margin-left:0;margin-top:0;width:604.45pt;height:54.95pt;rotation:315;z-index:-25158451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5DA73F" w14:textId="77777777" w:rsidR="002957B1" w:rsidRPr="00667792" w:rsidRDefault="00F56559" w:rsidP="00667792">
    <w:pPr>
      <w:pStyle w:val="Header"/>
    </w:pPr>
    <w:r>
      <w:rPr>
        <w:noProof/>
      </w:rPr>
      <w:pict w14:anchorId="7B82581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 o:spid="_x0000_s2064" type="#_x0000_t136" style="position:absolute;margin-left:0;margin-top:0;width:604.45pt;height:54.95pt;rotation:315;z-index:-25158656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2957B1">
      <w:rPr>
        <w:noProof/>
        <w:lang w:eastAsia="en-GB"/>
      </w:rPr>
      <w:drawing>
        <wp:anchor distT="0" distB="0" distL="114300" distR="114300" simplePos="0" relativeHeight="251678720" behindDoc="1" locked="0" layoutInCell="1" allowOverlap="1" wp14:anchorId="527AEF08" wp14:editId="5130DD0C">
          <wp:simplePos x="0" y="0"/>
          <wp:positionH relativeFrom="page">
            <wp:posOffset>9991453</wp:posOffset>
          </wp:positionH>
          <wp:positionV relativeFrom="page">
            <wp:posOffset>1270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6F19F7" w14:textId="77777777" w:rsidR="002957B1" w:rsidRDefault="00F56559">
    <w:pPr>
      <w:pStyle w:val="Header"/>
    </w:pPr>
    <w:r>
      <w:rPr>
        <w:noProof/>
      </w:rPr>
      <w:pict w14:anchorId="5A9CF8B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 o:spid="_x0000_s2066" type="#_x0000_t136" style="position:absolute;margin-left:0;margin-top:0;width:604.45pt;height:54.95pt;rotation:315;z-index:-25158246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93B4E4" w14:textId="77777777" w:rsidR="002957B1" w:rsidRPr="00ED2A8D" w:rsidRDefault="00F56559" w:rsidP="008747E0">
    <w:pPr>
      <w:pStyle w:val="Header"/>
    </w:pPr>
    <w:r>
      <w:rPr>
        <w:noProof/>
      </w:rPr>
      <w:pict w14:anchorId="0E3FB85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604.45pt;height:54.95pt;rotation:315;z-index:-25161728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2957B1" w:rsidRPr="00442889">
      <w:rPr>
        <w:noProof/>
        <w:lang w:eastAsia="en-GB"/>
      </w:rPr>
      <w:drawing>
        <wp:anchor distT="0" distB="0" distL="114300" distR="114300" simplePos="0" relativeHeight="251657214" behindDoc="1" locked="0" layoutInCell="1" allowOverlap="1" wp14:anchorId="3D8F1734" wp14:editId="3579F192">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638F70C2" w14:textId="77777777" w:rsidR="002957B1" w:rsidRPr="00ED2A8D" w:rsidRDefault="002957B1" w:rsidP="008747E0">
    <w:pPr>
      <w:pStyle w:val="Header"/>
    </w:pPr>
  </w:p>
  <w:p w14:paraId="10E5ABD4" w14:textId="77777777" w:rsidR="002957B1" w:rsidRDefault="002957B1" w:rsidP="008747E0">
    <w:pPr>
      <w:pStyle w:val="Header"/>
    </w:pPr>
  </w:p>
  <w:p w14:paraId="55FDA653" w14:textId="77777777" w:rsidR="002957B1" w:rsidRDefault="002957B1" w:rsidP="008747E0">
    <w:pPr>
      <w:pStyle w:val="Header"/>
    </w:pPr>
  </w:p>
  <w:p w14:paraId="7EE2B4D6" w14:textId="346E22FB" w:rsidR="002957B1" w:rsidRDefault="002957B1" w:rsidP="00254B23">
    <w:pPr>
      <w:pStyle w:val="Header"/>
      <w:jc w:val="right"/>
    </w:pPr>
    <w:r>
      <w:t>VTS47-13.2.6</w:t>
    </w:r>
  </w:p>
  <w:p w14:paraId="5A406B27" w14:textId="77777777" w:rsidR="002957B1" w:rsidRDefault="002957B1" w:rsidP="008747E0">
    <w:pPr>
      <w:pStyle w:val="Header"/>
    </w:pPr>
  </w:p>
  <w:p w14:paraId="745BA948" w14:textId="77777777" w:rsidR="002957B1" w:rsidRDefault="002957B1" w:rsidP="008747E0">
    <w:pPr>
      <w:pStyle w:val="Header"/>
    </w:pPr>
    <w:r>
      <w:rPr>
        <w:noProof/>
        <w:lang w:eastAsia="en-GB"/>
      </w:rPr>
      <w:drawing>
        <wp:anchor distT="0" distB="0" distL="114300" distR="114300" simplePos="0" relativeHeight="251656189" behindDoc="1" locked="0" layoutInCell="1" allowOverlap="1" wp14:anchorId="2235330D" wp14:editId="6DF4385C">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7B7A217E" w14:textId="77777777" w:rsidR="002957B1" w:rsidRPr="00ED2A8D" w:rsidRDefault="002957B1" w:rsidP="008747E0">
    <w:pPr>
      <w:pStyle w:val="Header"/>
    </w:pPr>
  </w:p>
  <w:p w14:paraId="1763E62C" w14:textId="77777777" w:rsidR="002957B1" w:rsidRPr="00ED2A8D" w:rsidRDefault="002957B1"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4C81FE" w14:textId="77777777" w:rsidR="002957B1" w:rsidRDefault="00F56559">
    <w:pPr>
      <w:pStyle w:val="Header"/>
    </w:pPr>
    <w:r>
      <w:rPr>
        <w:noProof/>
      </w:rPr>
      <w:pict w14:anchorId="4FB883A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604.45pt;height:54.95pt;rotation:315;z-index:-25161318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2957B1">
      <w:rPr>
        <w:noProof/>
        <w:lang w:eastAsia="en-GB"/>
      </w:rPr>
      <w:drawing>
        <wp:anchor distT="0" distB="0" distL="114300" distR="114300" simplePos="0" relativeHeight="251688960" behindDoc="1" locked="0" layoutInCell="1" allowOverlap="1" wp14:anchorId="74A07E34" wp14:editId="4C16827B">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623C11F" w14:textId="77777777" w:rsidR="002957B1" w:rsidRDefault="002957B1">
    <w:pPr>
      <w:pStyle w:val="Header"/>
    </w:pPr>
  </w:p>
  <w:p w14:paraId="74B47F8D" w14:textId="77777777" w:rsidR="002957B1" w:rsidRDefault="002957B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8C434D" w14:textId="77777777" w:rsidR="002957B1" w:rsidRDefault="00F56559">
    <w:pPr>
      <w:pStyle w:val="Header"/>
    </w:pPr>
    <w:r>
      <w:rPr>
        <w:noProof/>
      </w:rPr>
      <w:pict w14:anchorId="279FB98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53" type="#_x0000_t136" style="position:absolute;margin-left:0;margin-top:0;width:604.45pt;height:54.95pt;rotation:315;z-index:-25160908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33B709" w14:textId="77777777" w:rsidR="002957B1" w:rsidRPr="00ED2A8D" w:rsidRDefault="00F56559" w:rsidP="008747E0">
    <w:pPr>
      <w:pStyle w:val="Header"/>
    </w:pPr>
    <w:r>
      <w:rPr>
        <w:noProof/>
      </w:rPr>
      <w:pict w14:anchorId="359D5E6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52" type="#_x0000_t136" style="position:absolute;margin-left:0;margin-top:0;width:604.45pt;height:54.95pt;rotation:315;z-index:-25161113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2957B1">
      <w:rPr>
        <w:noProof/>
        <w:lang w:eastAsia="en-GB"/>
      </w:rPr>
      <w:drawing>
        <wp:anchor distT="0" distB="0" distL="114300" distR="114300" simplePos="0" relativeHeight="251658752" behindDoc="1" locked="0" layoutInCell="1" allowOverlap="1" wp14:anchorId="713BD156" wp14:editId="1EDABF5D">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A01B167" w14:textId="77777777" w:rsidR="002957B1" w:rsidRPr="00ED2A8D" w:rsidRDefault="002957B1" w:rsidP="008747E0">
    <w:pPr>
      <w:pStyle w:val="Header"/>
    </w:pPr>
  </w:p>
  <w:p w14:paraId="5DFFB427" w14:textId="77777777" w:rsidR="002957B1" w:rsidRDefault="002957B1" w:rsidP="008747E0">
    <w:pPr>
      <w:pStyle w:val="Header"/>
    </w:pPr>
  </w:p>
  <w:p w14:paraId="35AF200C" w14:textId="77777777" w:rsidR="002957B1" w:rsidRDefault="002957B1" w:rsidP="008747E0">
    <w:pPr>
      <w:pStyle w:val="Header"/>
    </w:pPr>
  </w:p>
  <w:p w14:paraId="1A6D4B12" w14:textId="77777777" w:rsidR="002957B1" w:rsidRDefault="002957B1" w:rsidP="008747E0">
    <w:pPr>
      <w:pStyle w:val="Header"/>
    </w:pPr>
  </w:p>
  <w:p w14:paraId="6DE5BBCA" w14:textId="77777777" w:rsidR="002957B1" w:rsidRPr="00441393" w:rsidRDefault="002957B1" w:rsidP="00441393">
    <w:pPr>
      <w:pStyle w:val="Contents"/>
    </w:pPr>
    <w:r>
      <w:t>DOCUMENT HISTORY</w:t>
    </w:r>
  </w:p>
  <w:p w14:paraId="216234D0" w14:textId="77777777" w:rsidR="002957B1" w:rsidRPr="00ED2A8D" w:rsidRDefault="002957B1" w:rsidP="008747E0">
    <w:pPr>
      <w:pStyle w:val="Header"/>
    </w:pPr>
  </w:p>
  <w:p w14:paraId="4F90CFED" w14:textId="77777777" w:rsidR="002957B1" w:rsidRPr="00AC33A2" w:rsidRDefault="002957B1"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B71B1F" w14:textId="77777777" w:rsidR="002957B1" w:rsidRDefault="00F56559">
    <w:pPr>
      <w:pStyle w:val="Header"/>
    </w:pPr>
    <w:r>
      <w:rPr>
        <w:noProof/>
      </w:rPr>
      <w:pict w14:anchorId="48EC14A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 o:spid="_x0000_s2054" type="#_x0000_t136" style="position:absolute;margin-left:0;margin-top:0;width:604.45pt;height:54.95pt;rotation:315;z-index:-25160704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5BF94B" w14:textId="77777777" w:rsidR="002957B1" w:rsidRDefault="00F56559">
    <w:pPr>
      <w:pStyle w:val="Header"/>
    </w:pPr>
    <w:r>
      <w:rPr>
        <w:noProof/>
      </w:rPr>
      <w:pict w14:anchorId="23E0F12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 o:spid="_x0000_s2056" type="#_x0000_t136" style="position:absolute;margin-left:0;margin-top:0;width:604.45pt;height:54.95pt;rotation:315;z-index:-25160294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076A8C" w14:textId="77777777" w:rsidR="002957B1" w:rsidRPr="00ED2A8D" w:rsidRDefault="00F56559" w:rsidP="008747E0">
    <w:pPr>
      <w:pStyle w:val="Header"/>
    </w:pPr>
    <w:r>
      <w:rPr>
        <w:noProof/>
      </w:rPr>
      <w:pict w14:anchorId="079159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 o:spid="_x0000_s2055" type="#_x0000_t136" style="position:absolute;margin-left:0;margin-top:0;width:604.45pt;height:54.95pt;rotation:315;z-index:-25160499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2957B1">
      <w:rPr>
        <w:noProof/>
        <w:lang w:eastAsia="en-GB"/>
      </w:rPr>
      <w:drawing>
        <wp:anchor distT="0" distB="0" distL="114300" distR="114300" simplePos="0" relativeHeight="251674624" behindDoc="1" locked="0" layoutInCell="1" allowOverlap="1" wp14:anchorId="6E22D9D6" wp14:editId="4A0BE73E">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18F6D7B" w14:textId="77777777" w:rsidR="002957B1" w:rsidRPr="00ED2A8D" w:rsidRDefault="002957B1" w:rsidP="008747E0">
    <w:pPr>
      <w:pStyle w:val="Header"/>
    </w:pPr>
  </w:p>
  <w:p w14:paraId="7667BB62" w14:textId="77777777" w:rsidR="002957B1" w:rsidRDefault="002957B1" w:rsidP="008747E0">
    <w:pPr>
      <w:pStyle w:val="Header"/>
    </w:pPr>
  </w:p>
  <w:p w14:paraId="048C852F" w14:textId="77777777" w:rsidR="002957B1" w:rsidRDefault="002957B1" w:rsidP="008747E0">
    <w:pPr>
      <w:pStyle w:val="Header"/>
    </w:pPr>
  </w:p>
  <w:p w14:paraId="1DDE0E5B" w14:textId="77777777" w:rsidR="002957B1" w:rsidRDefault="002957B1" w:rsidP="008747E0">
    <w:pPr>
      <w:pStyle w:val="Header"/>
    </w:pPr>
  </w:p>
  <w:p w14:paraId="6AD967F6" w14:textId="77777777" w:rsidR="002957B1" w:rsidRPr="00441393" w:rsidRDefault="002957B1" w:rsidP="00441393">
    <w:pPr>
      <w:pStyle w:val="Contents"/>
    </w:pPr>
    <w:r>
      <w:t>CONTENTS</w:t>
    </w:r>
  </w:p>
  <w:p w14:paraId="31763D55" w14:textId="77777777" w:rsidR="002957B1" w:rsidRDefault="002957B1" w:rsidP="0078486B">
    <w:pPr>
      <w:pStyle w:val="Header"/>
      <w:spacing w:line="140" w:lineRule="exact"/>
    </w:pPr>
  </w:p>
  <w:p w14:paraId="201BAE30" w14:textId="77777777" w:rsidR="002957B1" w:rsidRPr="00AC33A2" w:rsidRDefault="002957B1"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1421ED" w14:textId="77777777" w:rsidR="002957B1" w:rsidRPr="00ED2A8D" w:rsidRDefault="00F56559" w:rsidP="00C716E5">
    <w:pPr>
      <w:pStyle w:val="Header"/>
    </w:pPr>
    <w:r>
      <w:rPr>
        <w:noProof/>
      </w:rPr>
      <w:pict w14:anchorId="45B3232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 o:spid="_x0000_s2057" type="#_x0000_t136" style="position:absolute;margin-left:0;margin-top:0;width:604.45pt;height:54.95pt;rotation:315;z-index:-25160089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2957B1">
      <w:rPr>
        <w:noProof/>
        <w:lang w:eastAsia="en-GB"/>
      </w:rPr>
      <w:drawing>
        <wp:anchor distT="0" distB="0" distL="114300" distR="114300" simplePos="0" relativeHeight="251697152" behindDoc="1" locked="0" layoutInCell="1" allowOverlap="1" wp14:anchorId="04581252" wp14:editId="41C37907">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5666ABF" w14:textId="77777777" w:rsidR="002957B1" w:rsidRPr="00ED2A8D" w:rsidRDefault="002957B1" w:rsidP="00C716E5">
    <w:pPr>
      <w:pStyle w:val="Header"/>
    </w:pPr>
  </w:p>
  <w:p w14:paraId="0519FF93" w14:textId="77777777" w:rsidR="002957B1" w:rsidRDefault="002957B1" w:rsidP="00C716E5">
    <w:pPr>
      <w:pStyle w:val="Header"/>
    </w:pPr>
  </w:p>
  <w:p w14:paraId="516E6A3E" w14:textId="77777777" w:rsidR="002957B1" w:rsidRDefault="002957B1" w:rsidP="00C716E5">
    <w:pPr>
      <w:pStyle w:val="Header"/>
    </w:pPr>
  </w:p>
  <w:p w14:paraId="13EE9D13" w14:textId="77777777" w:rsidR="002957B1" w:rsidRDefault="002957B1" w:rsidP="00C716E5">
    <w:pPr>
      <w:pStyle w:val="Header"/>
    </w:pPr>
  </w:p>
  <w:p w14:paraId="440C9F7E" w14:textId="77777777" w:rsidR="002957B1" w:rsidRPr="00441393" w:rsidRDefault="002957B1" w:rsidP="00C716E5">
    <w:pPr>
      <w:pStyle w:val="Contents"/>
    </w:pPr>
    <w:r>
      <w:t>CONTENTS</w:t>
    </w:r>
  </w:p>
  <w:p w14:paraId="334F8A74" w14:textId="77777777" w:rsidR="002957B1" w:rsidRPr="00ED2A8D" w:rsidRDefault="002957B1" w:rsidP="00C716E5">
    <w:pPr>
      <w:pStyle w:val="Header"/>
    </w:pPr>
  </w:p>
  <w:p w14:paraId="0D7F4A47" w14:textId="77777777" w:rsidR="002957B1" w:rsidRPr="00AC33A2" w:rsidRDefault="002957B1" w:rsidP="00C716E5">
    <w:pPr>
      <w:pStyle w:val="Header"/>
      <w:spacing w:line="140" w:lineRule="exact"/>
    </w:pPr>
  </w:p>
  <w:p w14:paraId="675139DE" w14:textId="77777777" w:rsidR="002957B1" w:rsidRDefault="002957B1">
    <w:pPr>
      <w:pStyle w:val="Header"/>
    </w:pPr>
    <w:r>
      <w:rPr>
        <w:noProof/>
        <w:lang w:eastAsia="en-GB"/>
      </w:rPr>
      <w:drawing>
        <wp:anchor distT="0" distB="0" distL="114300" distR="114300" simplePos="0" relativeHeight="251695104" behindDoc="1" locked="0" layoutInCell="1" allowOverlap="1" wp14:anchorId="0306E5F3" wp14:editId="3AB05E0A">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000012"/>
    <w:multiLevelType w:val="multilevel"/>
    <w:tmpl w:val="00000012"/>
    <w:lvl w:ilvl="0">
      <w:start w:val="1"/>
      <w:numFmt w:val="decimal"/>
      <w:lvlText w:val="[%1]"/>
      <w:lvlJc w:val="left"/>
      <w:pPr>
        <w:tabs>
          <w:tab w:val="num" w:pos="0"/>
        </w:tabs>
        <w:ind w:left="567" w:hanging="567"/>
      </w:pPr>
      <w:rPr>
        <w:rFonts w:ascii="Calibri" w:hAnsi="Calibri" w:cs="Calibri" w:hint="default"/>
        <w:b w:val="0"/>
        <w:bCs w:val="0"/>
        <w:i w:val="0"/>
        <w:iCs w:val="0"/>
        <w:sz w:val="22"/>
        <w:szCs w:val="22"/>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00000022"/>
    <w:multiLevelType w:val="multilevel"/>
    <w:tmpl w:val="00000022"/>
    <w:lvl w:ilvl="0">
      <w:start w:val="3"/>
      <w:numFmt w:val="decimal"/>
      <w:pStyle w:val="a"/>
      <w:suff w:val="space"/>
      <w:lvlText w:val="%1."/>
      <w:lvlJc w:val="left"/>
      <w:pPr>
        <w:ind w:left="0" w:firstLine="0"/>
      </w:pPr>
      <w:rPr>
        <w:rFonts w:cs="Times New Roman" w:hint="eastAsia"/>
        <w:b w:val="0"/>
        <w:i w:val="0"/>
        <w:iCs w:val="0"/>
        <w:caps w:val="0"/>
        <w:smallCaps w:val="0"/>
        <w:outline w:val="0"/>
        <w:shadow w:val="0"/>
        <w:emboss w:val="0"/>
        <w:imprint w:val="0"/>
        <w:vanish w:val="0"/>
        <w:spacing w:val="0"/>
        <w:position w:val="0"/>
        <w:u w:val="none"/>
        <w:vertAlign w:val="baseline"/>
        <w:em w:val="none"/>
      </w:rPr>
    </w:lvl>
    <w:lvl w:ilvl="1">
      <w:start w:val="1"/>
      <w:numFmt w:val="decimal"/>
      <w:pStyle w:val="a0"/>
      <w:suff w:val="space"/>
      <w:lvlText w:val="%1.%2."/>
      <w:lvlJc w:val="left"/>
      <w:pPr>
        <w:ind w:left="0" w:firstLine="0"/>
      </w:pPr>
      <w:rPr>
        <w:rFonts w:cs="Times New Roman" w:hint="eastAsia"/>
        <w:b w:val="0"/>
        <w:i w:val="0"/>
        <w:iCs w:val="0"/>
        <w:caps w:val="0"/>
        <w:smallCaps w:val="0"/>
        <w:outline w:val="0"/>
        <w:shadow w:val="0"/>
        <w:emboss w:val="0"/>
        <w:imprint w:val="0"/>
        <w:vanish w:val="0"/>
        <w:spacing w:val="0"/>
        <w:position w:val="0"/>
        <w:u w:val="none"/>
        <w:vertAlign w:val="baseline"/>
        <w:em w:val="none"/>
      </w:rPr>
    </w:lvl>
    <w:lvl w:ilvl="2">
      <w:start w:val="1"/>
      <w:numFmt w:val="decimal"/>
      <w:pStyle w:val="a1"/>
      <w:suff w:val="space"/>
      <w:lvlText w:val="%1.%2.%3."/>
      <w:lvlJc w:val="left"/>
      <w:pPr>
        <w:ind w:left="0" w:firstLine="0"/>
      </w:pPr>
      <w:rPr>
        <w:rFonts w:hint="eastAsia"/>
      </w:rPr>
    </w:lvl>
    <w:lvl w:ilvl="3">
      <w:start w:val="1"/>
      <w:numFmt w:val="decimal"/>
      <w:pStyle w:val="a2"/>
      <w:suff w:val="space"/>
      <w:lvlText w:val="%1.%2.%3.%4."/>
      <w:lvlJc w:val="left"/>
      <w:pPr>
        <w:ind w:left="0" w:firstLine="0"/>
      </w:pPr>
      <w:rPr>
        <w:rFonts w:cs="Times New Roman" w:hint="eastAsia"/>
        <w:b w:val="0"/>
        <w:i w:val="0"/>
        <w:iCs w:val="0"/>
        <w:caps w:val="0"/>
        <w:smallCaps w:val="0"/>
        <w:outline w:val="0"/>
        <w:shadow w:val="0"/>
        <w:emboss w:val="0"/>
        <w:imprint w:val="0"/>
        <w:vanish w:val="0"/>
        <w:spacing w:val="0"/>
        <w:position w:val="0"/>
        <w:u w:val="none"/>
        <w:vertAlign w:val="baseline"/>
        <w:em w:val="none"/>
      </w:rPr>
    </w:lvl>
    <w:lvl w:ilvl="4">
      <w:start w:val="1"/>
      <w:numFmt w:val="decimal"/>
      <w:lvlText w:val="%1.%2.%3.%4.%5."/>
      <w:lvlJc w:val="left"/>
      <w:pPr>
        <w:tabs>
          <w:tab w:val="num" w:pos="0"/>
        </w:tabs>
        <w:ind w:left="0" w:firstLine="0"/>
      </w:pPr>
      <w:rPr>
        <w:rFonts w:hint="eastAsia"/>
      </w:rPr>
    </w:lvl>
    <w:lvl w:ilvl="5">
      <w:start w:val="1"/>
      <w:numFmt w:val="decimal"/>
      <w:lvlText w:val="%1.%2.%3.%4.%5.%6."/>
      <w:lvlJc w:val="left"/>
      <w:pPr>
        <w:tabs>
          <w:tab w:val="num" w:pos="0"/>
        </w:tabs>
        <w:ind w:left="0" w:firstLine="0"/>
      </w:pPr>
      <w:rPr>
        <w:rFonts w:hint="eastAsia"/>
      </w:rPr>
    </w:lvl>
    <w:lvl w:ilvl="6">
      <w:start w:val="1"/>
      <w:numFmt w:val="decimal"/>
      <w:lvlText w:val="%1.%2.%3.%4.%5.%6.%7."/>
      <w:lvlJc w:val="left"/>
      <w:pPr>
        <w:tabs>
          <w:tab w:val="num" w:pos="0"/>
        </w:tabs>
        <w:ind w:left="0" w:firstLine="0"/>
      </w:pPr>
      <w:rPr>
        <w:rFonts w:hint="eastAsia"/>
      </w:rPr>
    </w:lvl>
    <w:lvl w:ilvl="7">
      <w:start w:val="1"/>
      <w:numFmt w:val="decimal"/>
      <w:lvlText w:val="%1.%2.%3.%4.%5.%6.%7.%8."/>
      <w:lvlJc w:val="left"/>
      <w:pPr>
        <w:tabs>
          <w:tab w:val="num" w:pos="0"/>
        </w:tabs>
        <w:ind w:left="0" w:firstLine="0"/>
      </w:pPr>
      <w:rPr>
        <w:rFonts w:hint="eastAsia"/>
      </w:rPr>
    </w:lvl>
    <w:lvl w:ilvl="8">
      <w:start w:val="1"/>
      <w:numFmt w:val="decimal"/>
      <w:lvlText w:val="%1.%2.%3.%4.%5.%6.%7.%8.%9."/>
      <w:lvlJc w:val="left"/>
      <w:pPr>
        <w:tabs>
          <w:tab w:val="num" w:pos="0"/>
        </w:tabs>
        <w:ind w:left="0" w:firstLine="0"/>
      </w:pPr>
      <w:rPr>
        <w:rFonts w:hint="eastAsia"/>
      </w:rPr>
    </w:lvl>
  </w:abstractNum>
  <w:abstractNum w:abstractNumId="3" w15:restartNumberingAfterBreak="0">
    <w:nsid w:val="0000002D"/>
    <w:multiLevelType w:val="multilevel"/>
    <w:tmpl w:val="0000002D"/>
    <w:lvl w:ilvl="0">
      <w:start w:val="1"/>
      <w:numFmt w:val="bullet"/>
      <w:lvlText w:val=""/>
      <w:lvlJc w:val="left"/>
      <w:pPr>
        <w:ind w:left="425" w:hanging="425"/>
      </w:pPr>
      <w:rPr>
        <w:rFonts w:ascii="Symbol" w:hAnsi="Symbol" w:hint="default"/>
        <w:color w:val="00558C"/>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00000035"/>
    <w:multiLevelType w:val="multilevel"/>
    <w:tmpl w:val="00000035"/>
    <w:lvl w:ilvl="0">
      <w:start w:val="1"/>
      <w:numFmt w:val="decimal"/>
      <w:lvlText w:val="%1."/>
      <w:lvlJc w:val="left"/>
      <w:pPr>
        <w:tabs>
          <w:tab w:val="num" w:pos="0"/>
        </w:tabs>
        <w:ind w:left="709" w:hanging="709"/>
      </w:pPr>
      <w:rPr>
        <w:rFonts w:ascii="Calibri" w:hAnsi="Calibri" w:cs="Calibri" w:hint="default"/>
        <w:b/>
        <w:bCs/>
        <w:i w:val="0"/>
        <w:iCs w:val="0"/>
        <w:color w:val="407EC9"/>
        <w:sz w:val="28"/>
        <w:szCs w:val="28"/>
      </w:rPr>
    </w:lvl>
    <w:lvl w:ilvl="1">
      <w:start w:val="1"/>
      <w:numFmt w:val="decimal"/>
      <w:lvlText w:val="%1.%2."/>
      <w:lvlJc w:val="left"/>
      <w:pPr>
        <w:tabs>
          <w:tab w:val="num" w:pos="0"/>
        </w:tabs>
        <w:ind w:left="851" w:hanging="851"/>
      </w:pPr>
      <w:rPr>
        <w:rFonts w:ascii="Calibri" w:hAnsi="Calibri" w:cs="Calibri" w:hint="default"/>
        <w:b/>
        <w:bCs/>
        <w:i w:val="0"/>
        <w:iCs w:val="0"/>
        <w:color w:val="407EC9"/>
        <w:sz w:val="24"/>
        <w:szCs w:val="24"/>
      </w:rPr>
    </w:lvl>
    <w:lvl w:ilvl="2">
      <w:start w:val="1"/>
      <w:numFmt w:val="decimal"/>
      <w:lvlText w:val="%1.%2.%3."/>
      <w:lvlJc w:val="left"/>
      <w:pPr>
        <w:tabs>
          <w:tab w:val="num" w:pos="0"/>
        </w:tabs>
        <w:ind w:left="992" w:hanging="992"/>
      </w:pPr>
      <w:rPr>
        <w:rFonts w:ascii="Calibri" w:hAnsi="Calibri" w:cs="Calibri" w:hint="default"/>
        <w:b/>
        <w:bCs/>
        <w:i w:val="0"/>
        <w:iCs w:val="0"/>
        <w:color w:val="407EC9"/>
        <w:sz w:val="22"/>
        <w:szCs w:val="22"/>
      </w:rPr>
    </w:lvl>
    <w:lvl w:ilvl="3">
      <w:start w:val="1"/>
      <w:numFmt w:val="decimal"/>
      <w:lvlText w:val="%1.%2.%3.%4."/>
      <w:lvlJc w:val="left"/>
      <w:pPr>
        <w:tabs>
          <w:tab w:val="num" w:pos="141"/>
        </w:tabs>
        <w:ind w:left="1275" w:hanging="1134"/>
      </w:pPr>
      <w:rPr>
        <w:rFonts w:ascii="Calibri" w:hAnsi="Calibri" w:cs="Calibri" w:hint="default"/>
        <w:b/>
        <w:bCs/>
        <w:i w:val="0"/>
        <w:iCs w:val="0"/>
        <w:color w:val="407EC9"/>
        <w:sz w:val="22"/>
        <w:szCs w:val="22"/>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5"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0BFF5C1E"/>
    <w:multiLevelType w:val="hybridMultilevel"/>
    <w:tmpl w:val="4D16B552"/>
    <w:lvl w:ilvl="0" w:tplc="0809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9"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3"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B5A78F6"/>
    <w:multiLevelType w:val="hybridMultilevel"/>
    <w:tmpl w:val="A34E8F7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7"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1FA64A5B"/>
    <w:multiLevelType w:val="multilevel"/>
    <w:tmpl w:val="A2505218"/>
    <w:lvl w:ilvl="0">
      <w:start w:val="1"/>
      <w:numFmt w:val="bullet"/>
      <w:lvlText w:val=""/>
      <w:lvlJc w:val="left"/>
      <w:pPr>
        <w:ind w:left="425" w:hanging="425"/>
      </w:pPr>
      <w:rPr>
        <w:rFonts w:ascii="Symbol" w:hAnsi="Symbol" w:hint="default"/>
        <w:color w:val="00558C"/>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10E1DE8"/>
    <w:multiLevelType w:val="multilevel"/>
    <w:tmpl w:val="E3EC8582"/>
    <w:lvl w:ilvl="0">
      <w:start w:val="1"/>
      <w:numFmt w:val="bullet"/>
      <w:lvlText w:val=""/>
      <w:lvlJc w:val="left"/>
      <w:pPr>
        <w:ind w:left="425" w:hanging="425"/>
      </w:pPr>
      <w:rPr>
        <w:rFonts w:ascii="Symbol" w:hAnsi="Symbol" w:hint="default"/>
        <w:color w:val="00558C"/>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6"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76301AE"/>
    <w:multiLevelType w:val="multilevel"/>
    <w:tmpl w:val="AE72F272"/>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C7C24AB"/>
    <w:multiLevelType w:val="multilevel"/>
    <w:tmpl w:val="69AC51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9"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4722387A"/>
    <w:multiLevelType w:val="hybridMultilevel"/>
    <w:tmpl w:val="A692DB3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3"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AC23DE5"/>
    <w:multiLevelType w:val="hybridMultilevel"/>
    <w:tmpl w:val="89D88BA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4B7A517E"/>
    <w:multiLevelType w:val="hybridMultilevel"/>
    <w:tmpl w:val="4852EF5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6"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57A75A2A"/>
    <w:multiLevelType w:val="hybridMultilevel"/>
    <w:tmpl w:val="701A0F3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9"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7C0011B"/>
    <w:multiLevelType w:val="hybridMultilevel"/>
    <w:tmpl w:val="0F64CA52"/>
    <w:lvl w:ilvl="0" w:tplc="04130001">
      <w:start w:val="1"/>
      <w:numFmt w:val="bullet"/>
      <w:lvlText w:val=""/>
      <w:lvlJc w:val="left"/>
      <w:pPr>
        <w:ind w:left="360" w:hanging="360"/>
      </w:pPr>
      <w:rPr>
        <w:rFonts w:ascii="Symbol" w:hAnsi="Symbol"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1" w15:restartNumberingAfterBreak="0">
    <w:nsid w:val="67C53EF8"/>
    <w:multiLevelType w:val="hybridMultilevel"/>
    <w:tmpl w:val="C590BA8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2" w15:restartNumberingAfterBreak="0">
    <w:nsid w:val="67D472E7"/>
    <w:multiLevelType w:val="multilevel"/>
    <w:tmpl w:val="BF2805C6"/>
    <w:lvl w:ilvl="0">
      <w:start w:val="1"/>
      <w:numFmt w:val="bullet"/>
      <w:lvlText w:val=""/>
      <w:lvlJc w:val="left"/>
      <w:pPr>
        <w:ind w:left="425" w:hanging="425"/>
      </w:pPr>
      <w:rPr>
        <w:rFonts w:ascii="Symbol" w:hAnsi="Symbol" w:hint="default"/>
        <w:color w:val="00558C"/>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3" w15:restartNumberingAfterBreak="0">
    <w:nsid w:val="6A790304"/>
    <w:multiLevelType w:val="hybridMultilevel"/>
    <w:tmpl w:val="B9043F9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4" w15:restartNumberingAfterBreak="0">
    <w:nsid w:val="6F6A7417"/>
    <w:multiLevelType w:val="hybridMultilevel"/>
    <w:tmpl w:val="CF2682FC"/>
    <w:lvl w:ilvl="0" w:tplc="F9B6726A">
      <w:start w:val="1"/>
      <w:numFmt w:val="bullet"/>
      <w:pStyle w:val="Tablebullet"/>
      <w:lvlText w:val=""/>
      <w:lvlJc w:val="left"/>
      <w:pPr>
        <w:ind w:left="397" w:hanging="284"/>
      </w:pPr>
      <w:rPr>
        <w:rFonts w:ascii="Symbol" w:hAnsi="Symbol" w:hint="default"/>
        <w:b w:val="0"/>
        <w:i w:val="0"/>
        <w:color w:val="407EC9"/>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1730D0D"/>
    <w:multiLevelType w:val="hybridMultilevel"/>
    <w:tmpl w:val="C672AEE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6" w15:restartNumberingAfterBreak="0">
    <w:nsid w:val="721B4A54"/>
    <w:multiLevelType w:val="hybridMultilevel"/>
    <w:tmpl w:val="982EB0F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7"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0"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7F482EAE"/>
    <w:multiLevelType w:val="hybridMultilevel"/>
    <w:tmpl w:val="12A0D67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2" w15:restartNumberingAfterBreak="0">
    <w:nsid w:val="7FA950F0"/>
    <w:multiLevelType w:val="hybridMultilevel"/>
    <w:tmpl w:val="AB6CF50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33"/>
  </w:num>
  <w:num w:numId="2">
    <w:abstractNumId w:val="50"/>
  </w:num>
  <w:num w:numId="3">
    <w:abstractNumId w:val="11"/>
  </w:num>
  <w:num w:numId="4">
    <w:abstractNumId w:val="27"/>
  </w:num>
  <w:num w:numId="5">
    <w:abstractNumId w:val="23"/>
  </w:num>
  <w:num w:numId="6">
    <w:abstractNumId w:val="21"/>
  </w:num>
  <w:num w:numId="7">
    <w:abstractNumId w:val="30"/>
  </w:num>
  <w:num w:numId="8">
    <w:abstractNumId w:val="10"/>
  </w:num>
  <w:num w:numId="9">
    <w:abstractNumId w:val="20"/>
  </w:num>
  <w:num w:numId="10">
    <w:abstractNumId w:val="24"/>
  </w:num>
  <w:num w:numId="11">
    <w:abstractNumId w:val="7"/>
  </w:num>
  <w:num w:numId="12">
    <w:abstractNumId w:val="31"/>
  </w:num>
  <w:num w:numId="13">
    <w:abstractNumId w:val="0"/>
  </w:num>
  <w:num w:numId="14">
    <w:abstractNumId w:val="47"/>
  </w:num>
  <w:num w:numId="15">
    <w:abstractNumId w:val="17"/>
  </w:num>
  <w:num w:numId="16">
    <w:abstractNumId w:val="15"/>
  </w:num>
  <w:num w:numId="17">
    <w:abstractNumId w:val="29"/>
  </w:num>
  <w:num w:numId="18">
    <w:abstractNumId w:val="6"/>
  </w:num>
  <w:num w:numId="19">
    <w:abstractNumId w:val="14"/>
  </w:num>
  <w:num w:numId="20">
    <w:abstractNumId w:val="37"/>
  </w:num>
  <w:num w:numId="21">
    <w:abstractNumId w:val="13"/>
  </w:num>
  <w:num w:numId="22">
    <w:abstractNumId w:val="49"/>
  </w:num>
  <w:num w:numId="23">
    <w:abstractNumId w:val="5"/>
  </w:num>
  <w:num w:numId="24">
    <w:abstractNumId w:val="26"/>
  </w:num>
  <w:num w:numId="25">
    <w:abstractNumId w:val="22"/>
  </w:num>
  <w:num w:numId="26">
    <w:abstractNumId w:val="36"/>
  </w:num>
  <w:num w:numId="27">
    <w:abstractNumId w:val="39"/>
  </w:num>
  <w:num w:numId="28">
    <w:abstractNumId w:val="9"/>
  </w:num>
  <w:num w:numId="29">
    <w:abstractNumId w:val="28"/>
  </w:num>
  <w:num w:numId="30">
    <w:abstractNumId w:val="18"/>
  </w:num>
  <w:num w:numId="31">
    <w:abstractNumId w:val="12"/>
  </w:num>
  <w:num w:numId="32">
    <w:abstractNumId w:val="48"/>
  </w:num>
  <w:num w:numId="33">
    <w:abstractNumId w:val="44"/>
  </w:num>
  <w:num w:numId="34">
    <w:abstractNumId w:val="4"/>
  </w:num>
  <w:num w:numId="35">
    <w:abstractNumId w:val="2"/>
  </w:num>
  <w:num w:numId="36">
    <w:abstractNumId w:val="1"/>
  </w:num>
  <w:num w:numId="37">
    <w:abstractNumId w:val="3"/>
  </w:num>
  <w:num w:numId="38">
    <w:abstractNumId w:val="40"/>
  </w:num>
  <w:num w:numId="39">
    <w:abstractNumId w:val="16"/>
  </w:num>
  <w:num w:numId="40">
    <w:abstractNumId w:val="51"/>
  </w:num>
  <w:num w:numId="41">
    <w:abstractNumId w:val="46"/>
  </w:num>
  <w:num w:numId="42">
    <w:abstractNumId w:val="38"/>
  </w:num>
  <w:num w:numId="43">
    <w:abstractNumId w:val="52"/>
  </w:num>
  <w:num w:numId="44">
    <w:abstractNumId w:val="32"/>
  </w:num>
  <w:num w:numId="45">
    <w:abstractNumId w:val="43"/>
  </w:num>
  <w:num w:numId="46">
    <w:abstractNumId w:val="41"/>
  </w:num>
  <w:num w:numId="47">
    <w:abstractNumId w:val="34"/>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5"/>
  </w:num>
  <w:num w:numId="50">
    <w:abstractNumId w:val="45"/>
  </w:num>
  <w:num w:numId="51">
    <w:abstractNumId w:val="25"/>
  </w:num>
  <w:num w:numId="52">
    <w:abstractNumId w:val="42"/>
  </w:num>
  <w:num w:numId="53">
    <w:abstractNumId w:val="19"/>
  </w:num>
  <w:num w:numId="54">
    <w:abstractNumId w:val="8"/>
  </w:num>
  <w:numIdMacAtCleanup w:val="5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lenary Room">
    <w15:presenceInfo w15:providerId="AD" w15:userId="S-1-5-21-3036158373-452142988-3095193817-1156"/>
  </w15:person>
  <w15:person w15:author="Kevin Gregory">
    <w15:presenceInfo w15:providerId="Windows Live" w15:userId="bc49999eed2a898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2" w:dllVersion="6"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6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0CC3"/>
    <w:rsid w:val="0000599B"/>
    <w:rsid w:val="0001616D"/>
    <w:rsid w:val="00016839"/>
    <w:rsid w:val="000174F9"/>
    <w:rsid w:val="000249C2"/>
    <w:rsid w:val="000258F6"/>
    <w:rsid w:val="00027A66"/>
    <w:rsid w:val="00030903"/>
    <w:rsid w:val="000379A7"/>
    <w:rsid w:val="00040EB8"/>
    <w:rsid w:val="000439A4"/>
    <w:rsid w:val="00044293"/>
    <w:rsid w:val="000472F8"/>
    <w:rsid w:val="0005449E"/>
    <w:rsid w:val="00057699"/>
    <w:rsid w:val="00057B6D"/>
    <w:rsid w:val="00061A7B"/>
    <w:rsid w:val="0008654C"/>
    <w:rsid w:val="000904ED"/>
    <w:rsid w:val="00091545"/>
    <w:rsid w:val="000A27A8"/>
    <w:rsid w:val="000A7ABF"/>
    <w:rsid w:val="000B2356"/>
    <w:rsid w:val="000C711B"/>
    <w:rsid w:val="000D2431"/>
    <w:rsid w:val="000E3954"/>
    <w:rsid w:val="000E3E52"/>
    <w:rsid w:val="000E45FC"/>
    <w:rsid w:val="000F0F9F"/>
    <w:rsid w:val="000F3F43"/>
    <w:rsid w:val="000F58ED"/>
    <w:rsid w:val="00110865"/>
    <w:rsid w:val="00113D5B"/>
    <w:rsid w:val="00113F8F"/>
    <w:rsid w:val="0011465F"/>
    <w:rsid w:val="00122EBD"/>
    <w:rsid w:val="001349DB"/>
    <w:rsid w:val="00135AEB"/>
    <w:rsid w:val="00136E58"/>
    <w:rsid w:val="00152A5B"/>
    <w:rsid w:val="001547F9"/>
    <w:rsid w:val="001607D8"/>
    <w:rsid w:val="00160ECB"/>
    <w:rsid w:val="00161325"/>
    <w:rsid w:val="0017187B"/>
    <w:rsid w:val="00184427"/>
    <w:rsid w:val="00184C2E"/>
    <w:rsid w:val="001875B1"/>
    <w:rsid w:val="001A0114"/>
    <w:rsid w:val="001B2A35"/>
    <w:rsid w:val="001B339A"/>
    <w:rsid w:val="001C650B"/>
    <w:rsid w:val="001C72B5"/>
    <w:rsid w:val="001C7672"/>
    <w:rsid w:val="001D2E7A"/>
    <w:rsid w:val="001D3992"/>
    <w:rsid w:val="001D4A3E"/>
    <w:rsid w:val="001E416D"/>
    <w:rsid w:val="001F4EF8"/>
    <w:rsid w:val="001F50DA"/>
    <w:rsid w:val="001F5AB1"/>
    <w:rsid w:val="00201337"/>
    <w:rsid w:val="002022EA"/>
    <w:rsid w:val="002044E9"/>
    <w:rsid w:val="00205B17"/>
    <w:rsid w:val="00205D9B"/>
    <w:rsid w:val="002204DA"/>
    <w:rsid w:val="00222D4C"/>
    <w:rsid w:val="0022371A"/>
    <w:rsid w:val="00237785"/>
    <w:rsid w:val="002404D5"/>
    <w:rsid w:val="00251FB9"/>
    <w:rsid w:val="002520AD"/>
    <w:rsid w:val="00254B23"/>
    <w:rsid w:val="0025660A"/>
    <w:rsid w:val="00257DF8"/>
    <w:rsid w:val="00257E4A"/>
    <w:rsid w:val="0026038D"/>
    <w:rsid w:val="0027175D"/>
    <w:rsid w:val="0028314D"/>
    <w:rsid w:val="002957B1"/>
    <w:rsid w:val="0029793F"/>
    <w:rsid w:val="002A1C42"/>
    <w:rsid w:val="002A26C9"/>
    <w:rsid w:val="002A617C"/>
    <w:rsid w:val="002A6E6E"/>
    <w:rsid w:val="002A71CF"/>
    <w:rsid w:val="002B3E9D"/>
    <w:rsid w:val="002C75D8"/>
    <w:rsid w:val="002C77F4"/>
    <w:rsid w:val="002D0869"/>
    <w:rsid w:val="002D78FE"/>
    <w:rsid w:val="002E4993"/>
    <w:rsid w:val="002E5BAC"/>
    <w:rsid w:val="002E7635"/>
    <w:rsid w:val="002F265A"/>
    <w:rsid w:val="0030413F"/>
    <w:rsid w:val="00305EFE"/>
    <w:rsid w:val="00313B4B"/>
    <w:rsid w:val="00313D85"/>
    <w:rsid w:val="00315CE3"/>
    <w:rsid w:val="0031629B"/>
    <w:rsid w:val="003251FE"/>
    <w:rsid w:val="003274DB"/>
    <w:rsid w:val="00327FBF"/>
    <w:rsid w:val="00332A7B"/>
    <w:rsid w:val="003343E0"/>
    <w:rsid w:val="00335E40"/>
    <w:rsid w:val="00344408"/>
    <w:rsid w:val="00345E37"/>
    <w:rsid w:val="00347F3E"/>
    <w:rsid w:val="003621C3"/>
    <w:rsid w:val="0036382D"/>
    <w:rsid w:val="003743FB"/>
    <w:rsid w:val="00380350"/>
    <w:rsid w:val="00380B4E"/>
    <w:rsid w:val="003816E4"/>
    <w:rsid w:val="0039131E"/>
    <w:rsid w:val="003A04A6"/>
    <w:rsid w:val="003A1A56"/>
    <w:rsid w:val="003A7759"/>
    <w:rsid w:val="003A7F6E"/>
    <w:rsid w:val="003B03EA"/>
    <w:rsid w:val="003C42ED"/>
    <w:rsid w:val="003C7C34"/>
    <w:rsid w:val="003D0F37"/>
    <w:rsid w:val="003D5150"/>
    <w:rsid w:val="003E1715"/>
    <w:rsid w:val="003F1901"/>
    <w:rsid w:val="003F1C3A"/>
    <w:rsid w:val="003F243C"/>
    <w:rsid w:val="0041086B"/>
    <w:rsid w:val="00414698"/>
    <w:rsid w:val="0042565E"/>
    <w:rsid w:val="00432C05"/>
    <w:rsid w:val="00440379"/>
    <w:rsid w:val="00441393"/>
    <w:rsid w:val="00447CF0"/>
    <w:rsid w:val="00456F10"/>
    <w:rsid w:val="00474746"/>
    <w:rsid w:val="00476942"/>
    <w:rsid w:val="00477027"/>
    <w:rsid w:val="00477D62"/>
    <w:rsid w:val="004871A2"/>
    <w:rsid w:val="00492A8D"/>
    <w:rsid w:val="004944C8"/>
    <w:rsid w:val="004A0EBF"/>
    <w:rsid w:val="004A4AC4"/>
    <w:rsid w:val="004A4EC4"/>
    <w:rsid w:val="004B494F"/>
    <w:rsid w:val="004C0E4B"/>
    <w:rsid w:val="004D0CC3"/>
    <w:rsid w:val="004D6D3F"/>
    <w:rsid w:val="004E0BBB"/>
    <w:rsid w:val="004E1D57"/>
    <w:rsid w:val="004E2F16"/>
    <w:rsid w:val="004F1812"/>
    <w:rsid w:val="004F5930"/>
    <w:rsid w:val="004F6196"/>
    <w:rsid w:val="00503044"/>
    <w:rsid w:val="00510AD9"/>
    <w:rsid w:val="00517E6C"/>
    <w:rsid w:val="00523666"/>
    <w:rsid w:val="00525922"/>
    <w:rsid w:val="00526234"/>
    <w:rsid w:val="00534F34"/>
    <w:rsid w:val="0053692E"/>
    <w:rsid w:val="005378A6"/>
    <w:rsid w:val="005432C0"/>
    <w:rsid w:val="00547837"/>
    <w:rsid w:val="005509B2"/>
    <w:rsid w:val="00552EA6"/>
    <w:rsid w:val="00557337"/>
    <w:rsid w:val="00557434"/>
    <w:rsid w:val="0056596B"/>
    <w:rsid w:val="00576D38"/>
    <w:rsid w:val="00577542"/>
    <w:rsid w:val="005805D2"/>
    <w:rsid w:val="00595415"/>
    <w:rsid w:val="00597652"/>
    <w:rsid w:val="005A0703"/>
    <w:rsid w:val="005A080B"/>
    <w:rsid w:val="005A4145"/>
    <w:rsid w:val="005B12A5"/>
    <w:rsid w:val="005B61E6"/>
    <w:rsid w:val="005C161A"/>
    <w:rsid w:val="005C1BCB"/>
    <w:rsid w:val="005C2312"/>
    <w:rsid w:val="005C4735"/>
    <w:rsid w:val="005C5C63"/>
    <w:rsid w:val="005C6395"/>
    <w:rsid w:val="005D03E9"/>
    <w:rsid w:val="005D304B"/>
    <w:rsid w:val="005D3AF4"/>
    <w:rsid w:val="005D477A"/>
    <w:rsid w:val="005D6E5D"/>
    <w:rsid w:val="005E3989"/>
    <w:rsid w:val="005E4659"/>
    <w:rsid w:val="005E657A"/>
    <w:rsid w:val="005E6B4B"/>
    <w:rsid w:val="005F1386"/>
    <w:rsid w:val="005F17C2"/>
    <w:rsid w:val="00600C2B"/>
    <w:rsid w:val="00601C30"/>
    <w:rsid w:val="0060282A"/>
    <w:rsid w:val="006127AC"/>
    <w:rsid w:val="006218E8"/>
    <w:rsid w:val="00634A78"/>
    <w:rsid w:val="00642025"/>
    <w:rsid w:val="00646E87"/>
    <w:rsid w:val="0065107F"/>
    <w:rsid w:val="00661445"/>
    <w:rsid w:val="00661946"/>
    <w:rsid w:val="00662990"/>
    <w:rsid w:val="00664797"/>
    <w:rsid w:val="00666061"/>
    <w:rsid w:val="00667424"/>
    <w:rsid w:val="00667792"/>
    <w:rsid w:val="00670D3A"/>
    <w:rsid w:val="0067154B"/>
    <w:rsid w:val="00671677"/>
    <w:rsid w:val="00673611"/>
    <w:rsid w:val="006744D8"/>
    <w:rsid w:val="006750F2"/>
    <w:rsid w:val="006752D6"/>
    <w:rsid w:val="00675E02"/>
    <w:rsid w:val="006802D8"/>
    <w:rsid w:val="0068553C"/>
    <w:rsid w:val="00685F34"/>
    <w:rsid w:val="0069329C"/>
    <w:rsid w:val="00695656"/>
    <w:rsid w:val="006975A8"/>
    <w:rsid w:val="006A1012"/>
    <w:rsid w:val="006C1376"/>
    <w:rsid w:val="006C48F9"/>
    <w:rsid w:val="006E0E7D"/>
    <w:rsid w:val="006E10BF"/>
    <w:rsid w:val="006F1C14"/>
    <w:rsid w:val="006F6A16"/>
    <w:rsid w:val="00703A6A"/>
    <w:rsid w:val="00722236"/>
    <w:rsid w:val="00725CCA"/>
    <w:rsid w:val="0072737A"/>
    <w:rsid w:val="007311E7"/>
    <w:rsid w:val="00731DEE"/>
    <w:rsid w:val="00734BC6"/>
    <w:rsid w:val="00741DBF"/>
    <w:rsid w:val="007427B2"/>
    <w:rsid w:val="00744BF2"/>
    <w:rsid w:val="007541D3"/>
    <w:rsid w:val="00756ACD"/>
    <w:rsid w:val="007577D7"/>
    <w:rsid w:val="0076781A"/>
    <w:rsid w:val="007715E8"/>
    <w:rsid w:val="00776004"/>
    <w:rsid w:val="0078486B"/>
    <w:rsid w:val="00785A39"/>
    <w:rsid w:val="00787D8A"/>
    <w:rsid w:val="00790277"/>
    <w:rsid w:val="00790C5D"/>
    <w:rsid w:val="00790F64"/>
    <w:rsid w:val="00791EBC"/>
    <w:rsid w:val="00793577"/>
    <w:rsid w:val="00795637"/>
    <w:rsid w:val="00797EF8"/>
    <w:rsid w:val="007A446A"/>
    <w:rsid w:val="007A53A6"/>
    <w:rsid w:val="007A6159"/>
    <w:rsid w:val="007B27E9"/>
    <w:rsid w:val="007B2C5B"/>
    <w:rsid w:val="007B2D11"/>
    <w:rsid w:val="007B6700"/>
    <w:rsid w:val="007B6A93"/>
    <w:rsid w:val="007B7BEC"/>
    <w:rsid w:val="007D1805"/>
    <w:rsid w:val="007D2107"/>
    <w:rsid w:val="007D3A42"/>
    <w:rsid w:val="007D5895"/>
    <w:rsid w:val="007D72A9"/>
    <w:rsid w:val="007D77AB"/>
    <w:rsid w:val="007E28D0"/>
    <w:rsid w:val="007E30DF"/>
    <w:rsid w:val="007F7544"/>
    <w:rsid w:val="00800995"/>
    <w:rsid w:val="008057EE"/>
    <w:rsid w:val="00812EAA"/>
    <w:rsid w:val="00816F79"/>
    <w:rsid w:val="008172F8"/>
    <w:rsid w:val="0082599E"/>
    <w:rsid w:val="0082613C"/>
    <w:rsid w:val="008326B2"/>
    <w:rsid w:val="00837DBD"/>
    <w:rsid w:val="00846831"/>
    <w:rsid w:val="00851F87"/>
    <w:rsid w:val="00865532"/>
    <w:rsid w:val="00867686"/>
    <w:rsid w:val="008737D3"/>
    <w:rsid w:val="008747E0"/>
    <w:rsid w:val="00876841"/>
    <w:rsid w:val="00882B3C"/>
    <w:rsid w:val="0088783D"/>
    <w:rsid w:val="0089476E"/>
    <w:rsid w:val="008972C3"/>
    <w:rsid w:val="008A28D9"/>
    <w:rsid w:val="008A30BA"/>
    <w:rsid w:val="008B32E8"/>
    <w:rsid w:val="008C33B5"/>
    <w:rsid w:val="008C3A72"/>
    <w:rsid w:val="008C6969"/>
    <w:rsid w:val="008D29F3"/>
    <w:rsid w:val="008D3883"/>
    <w:rsid w:val="008E1F69"/>
    <w:rsid w:val="008E76B1"/>
    <w:rsid w:val="008F38BB"/>
    <w:rsid w:val="008F57D8"/>
    <w:rsid w:val="00902834"/>
    <w:rsid w:val="00910058"/>
    <w:rsid w:val="00910203"/>
    <w:rsid w:val="009115DD"/>
    <w:rsid w:val="00914330"/>
    <w:rsid w:val="00914E26"/>
    <w:rsid w:val="0091590F"/>
    <w:rsid w:val="009160BE"/>
    <w:rsid w:val="00921ACD"/>
    <w:rsid w:val="00923B4D"/>
    <w:rsid w:val="0092540C"/>
    <w:rsid w:val="00925E0F"/>
    <w:rsid w:val="00931A57"/>
    <w:rsid w:val="00934294"/>
    <w:rsid w:val="0093492E"/>
    <w:rsid w:val="009414E6"/>
    <w:rsid w:val="00950A98"/>
    <w:rsid w:val="0095450F"/>
    <w:rsid w:val="009566D5"/>
    <w:rsid w:val="00956901"/>
    <w:rsid w:val="00962EC1"/>
    <w:rsid w:val="00971591"/>
    <w:rsid w:val="00974564"/>
    <w:rsid w:val="00974E99"/>
    <w:rsid w:val="009764FA"/>
    <w:rsid w:val="00980192"/>
    <w:rsid w:val="00982A22"/>
    <w:rsid w:val="00994D97"/>
    <w:rsid w:val="009A07B7"/>
    <w:rsid w:val="009B1545"/>
    <w:rsid w:val="009B3B1D"/>
    <w:rsid w:val="009B5023"/>
    <w:rsid w:val="009B543F"/>
    <w:rsid w:val="009B785E"/>
    <w:rsid w:val="009C26F8"/>
    <w:rsid w:val="009C3197"/>
    <w:rsid w:val="009C609E"/>
    <w:rsid w:val="009D25B8"/>
    <w:rsid w:val="009D26AB"/>
    <w:rsid w:val="009E16EC"/>
    <w:rsid w:val="009E433C"/>
    <w:rsid w:val="009E4A4D"/>
    <w:rsid w:val="009E6578"/>
    <w:rsid w:val="009F081F"/>
    <w:rsid w:val="009F1B19"/>
    <w:rsid w:val="009F6CEA"/>
    <w:rsid w:val="00A06A3D"/>
    <w:rsid w:val="00A10EBA"/>
    <w:rsid w:val="00A13E56"/>
    <w:rsid w:val="00A14644"/>
    <w:rsid w:val="00A227BF"/>
    <w:rsid w:val="00A24838"/>
    <w:rsid w:val="00A2743E"/>
    <w:rsid w:val="00A30C33"/>
    <w:rsid w:val="00A30E75"/>
    <w:rsid w:val="00A4308C"/>
    <w:rsid w:val="00A43395"/>
    <w:rsid w:val="00A44836"/>
    <w:rsid w:val="00A524B5"/>
    <w:rsid w:val="00A549B3"/>
    <w:rsid w:val="00A56184"/>
    <w:rsid w:val="00A6684A"/>
    <w:rsid w:val="00A67954"/>
    <w:rsid w:val="00A72ED7"/>
    <w:rsid w:val="00A748A1"/>
    <w:rsid w:val="00A8083F"/>
    <w:rsid w:val="00A90D86"/>
    <w:rsid w:val="00A91DBA"/>
    <w:rsid w:val="00A95ACF"/>
    <w:rsid w:val="00A97900"/>
    <w:rsid w:val="00AA1D7A"/>
    <w:rsid w:val="00AA3E01"/>
    <w:rsid w:val="00AB0BFA"/>
    <w:rsid w:val="00AB4A37"/>
    <w:rsid w:val="00AB76B7"/>
    <w:rsid w:val="00AC33A2"/>
    <w:rsid w:val="00AD38F7"/>
    <w:rsid w:val="00AE65F1"/>
    <w:rsid w:val="00AE6BB4"/>
    <w:rsid w:val="00AE74AD"/>
    <w:rsid w:val="00AF159C"/>
    <w:rsid w:val="00B01873"/>
    <w:rsid w:val="00B036AF"/>
    <w:rsid w:val="00B074AB"/>
    <w:rsid w:val="00B07717"/>
    <w:rsid w:val="00B107BB"/>
    <w:rsid w:val="00B17253"/>
    <w:rsid w:val="00B17D23"/>
    <w:rsid w:val="00B2583D"/>
    <w:rsid w:val="00B300B1"/>
    <w:rsid w:val="00B31A41"/>
    <w:rsid w:val="00B3287F"/>
    <w:rsid w:val="00B3400D"/>
    <w:rsid w:val="00B40199"/>
    <w:rsid w:val="00B439ED"/>
    <w:rsid w:val="00B502FF"/>
    <w:rsid w:val="00B528D3"/>
    <w:rsid w:val="00B643DF"/>
    <w:rsid w:val="00B65300"/>
    <w:rsid w:val="00B67422"/>
    <w:rsid w:val="00B70BD4"/>
    <w:rsid w:val="00B712CA"/>
    <w:rsid w:val="00B73463"/>
    <w:rsid w:val="00B76FD5"/>
    <w:rsid w:val="00B90123"/>
    <w:rsid w:val="00B9016D"/>
    <w:rsid w:val="00BA0F98"/>
    <w:rsid w:val="00BA1517"/>
    <w:rsid w:val="00BA4E39"/>
    <w:rsid w:val="00BA5754"/>
    <w:rsid w:val="00BA67FD"/>
    <w:rsid w:val="00BA7C48"/>
    <w:rsid w:val="00BB63D2"/>
    <w:rsid w:val="00BC251F"/>
    <w:rsid w:val="00BC27F6"/>
    <w:rsid w:val="00BC39F4"/>
    <w:rsid w:val="00BD1587"/>
    <w:rsid w:val="00BD6A20"/>
    <w:rsid w:val="00BD7EE1"/>
    <w:rsid w:val="00BE1EEC"/>
    <w:rsid w:val="00BE5568"/>
    <w:rsid w:val="00BE5764"/>
    <w:rsid w:val="00BE7295"/>
    <w:rsid w:val="00BF1358"/>
    <w:rsid w:val="00C0106D"/>
    <w:rsid w:val="00C03944"/>
    <w:rsid w:val="00C133BE"/>
    <w:rsid w:val="00C17621"/>
    <w:rsid w:val="00C222B4"/>
    <w:rsid w:val="00C262E4"/>
    <w:rsid w:val="00C33E20"/>
    <w:rsid w:val="00C3407F"/>
    <w:rsid w:val="00C35CF6"/>
    <w:rsid w:val="00C3725B"/>
    <w:rsid w:val="00C522BE"/>
    <w:rsid w:val="00C533EC"/>
    <w:rsid w:val="00C5470E"/>
    <w:rsid w:val="00C55EFB"/>
    <w:rsid w:val="00C56585"/>
    <w:rsid w:val="00C56B3F"/>
    <w:rsid w:val="00C61E62"/>
    <w:rsid w:val="00C6211D"/>
    <w:rsid w:val="00C65492"/>
    <w:rsid w:val="00C716E5"/>
    <w:rsid w:val="00C773D9"/>
    <w:rsid w:val="00C80307"/>
    <w:rsid w:val="00C80ACE"/>
    <w:rsid w:val="00C81162"/>
    <w:rsid w:val="00C83258"/>
    <w:rsid w:val="00C83666"/>
    <w:rsid w:val="00C870B5"/>
    <w:rsid w:val="00C907DF"/>
    <w:rsid w:val="00C91630"/>
    <w:rsid w:val="00C9558A"/>
    <w:rsid w:val="00C966EB"/>
    <w:rsid w:val="00CA04B1"/>
    <w:rsid w:val="00CA2DFC"/>
    <w:rsid w:val="00CA3A20"/>
    <w:rsid w:val="00CA4EC9"/>
    <w:rsid w:val="00CB03D4"/>
    <w:rsid w:val="00CB0617"/>
    <w:rsid w:val="00CB08B6"/>
    <w:rsid w:val="00CB137B"/>
    <w:rsid w:val="00CB7460"/>
    <w:rsid w:val="00CC35EF"/>
    <w:rsid w:val="00CC5048"/>
    <w:rsid w:val="00CC6246"/>
    <w:rsid w:val="00CE4016"/>
    <w:rsid w:val="00CE5860"/>
    <w:rsid w:val="00CE5E46"/>
    <w:rsid w:val="00CF49CC"/>
    <w:rsid w:val="00CF54C2"/>
    <w:rsid w:val="00D04F0B"/>
    <w:rsid w:val="00D07384"/>
    <w:rsid w:val="00D1463A"/>
    <w:rsid w:val="00D24632"/>
    <w:rsid w:val="00D252C9"/>
    <w:rsid w:val="00D32DDF"/>
    <w:rsid w:val="00D3700C"/>
    <w:rsid w:val="00D4573B"/>
    <w:rsid w:val="00D460C0"/>
    <w:rsid w:val="00D506AF"/>
    <w:rsid w:val="00D57ABE"/>
    <w:rsid w:val="00D638E0"/>
    <w:rsid w:val="00D653B1"/>
    <w:rsid w:val="00D74950"/>
    <w:rsid w:val="00D74AE1"/>
    <w:rsid w:val="00D75D42"/>
    <w:rsid w:val="00D80B20"/>
    <w:rsid w:val="00D8360F"/>
    <w:rsid w:val="00D865A8"/>
    <w:rsid w:val="00D9012A"/>
    <w:rsid w:val="00D92C2D"/>
    <w:rsid w:val="00D9361E"/>
    <w:rsid w:val="00D94F38"/>
    <w:rsid w:val="00DA17CD"/>
    <w:rsid w:val="00DB25B3"/>
    <w:rsid w:val="00DD041E"/>
    <w:rsid w:val="00DD60F2"/>
    <w:rsid w:val="00DD7728"/>
    <w:rsid w:val="00DE0893"/>
    <w:rsid w:val="00DE2814"/>
    <w:rsid w:val="00DE6290"/>
    <w:rsid w:val="00DE6796"/>
    <w:rsid w:val="00DF41B2"/>
    <w:rsid w:val="00E01166"/>
    <w:rsid w:val="00E01272"/>
    <w:rsid w:val="00E015AE"/>
    <w:rsid w:val="00E03067"/>
    <w:rsid w:val="00E03846"/>
    <w:rsid w:val="00E04D0B"/>
    <w:rsid w:val="00E069B6"/>
    <w:rsid w:val="00E16008"/>
    <w:rsid w:val="00E16EB4"/>
    <w:rsid w:val="00E20A7D"/>
    <w:rsid w:val="00E21A27"/>
    <w:rsid w:val="00E27A2F"/>
    <w:rsid w:val="00E42A94"/>
    <w:rsid w:val="00E44826"/>
    <w:rsid w:val="00E451BA"/>
    <w:rsid w:val="00E45216"/>
    <w:rsid w:val="00E454B5"/>
    <w:rsid w:val="00E458BF"/>
    <w:rsid w:val="00E54BFB"/>
    <w:rsid w:val="00E54CD7"/>
    <w:rsid w:val="00E706E7"/>
    <w:rsid w:val="00E818AD"/>
    <w:rsid w:val="00E84229"/>
    <w:rsid w:val="00E84965"/>
    <w:rsid w:val="00E90E4E"/>
    <w:rsid w:val="00E9391E"/>
    <w:rsid w:val="00E97293"/>
    <w:rsid w:val="00EA1052"/>
    <w:rsid w:val="00EA218F"/>
    <w:rsid w:val="00EA4F29"/>
    <w:rsid w:val="00EA5B27"/>
    <w:rsid w:val="00EA5F83"/>
    <w:rsid w:val="00EA6F9D"/>
    <w:rsid w:val="00EA7DC2"/>
    <w:rsid w:val="00EB6F3C"/>
    <w:rsid w:val="00EC1E2C"/>
    <w:rsid w:val="00EC2B9A"/>
    <w:rsid w:val="00EC3723"/>
    <w:rsid w:val="00EC568A"/>
    <w:rsid w:val="00EC7C87"/>
    <w:rsid w:val="00ED030E"/>
    <w:rsid w:val="00ED2831"/>
    <w:rsid w:val="00ED2A8D"/>
    <w:rsid w:val="00ED2ACE"/>
    <w:rsid w:val="00ED4450"/>
    <w:rsid w:val="00EE54CB"/>
    <w:rsid w:val="00EE6424"/>
    <w:rsid w:val="00EF1C54"/>
    <w:rsid w:val="00EF404B"/>
    <w:rsid w:val="00F00376"/>
    <w:rsid w:val="00F01F0C"/>
    <w:rsid w:val="00F02A5A"/>
    <w:rsid w:val="00F11368"/>
    <w:rsid w:val="00F11764"/>
    <w:rsid w:val="00F157E2"/>
    <w:rsid w:val="00F259E2"/>
    <w:rsid w:val="00F41AAF"/>
    <w:rsid w:val="00F41F0B"/>
    <w:rsid w:val="00F527AC"/>
    <w:rsid w:val="00F5503F"/>
    <w:rsid w:val="00F56559"/>
    <w:rsid w:val="00F61D83"/>
    <w:rsid w:val="00F65DD1"/>
    <w:rsid w:val="00F707B3"/>
    <w:rsid w:val="00F71135"/>
    <w:rsid w:val="00F74309"/>
    <w:rsid w:val="00F7793E"/>
    <w:rsid w:val="00F82C35"/>
    <w:rsid w:val="00F90461"/>
    <w:rsid w:val="00FA370D"/>
    <w:rsid w:val="00FA66F1"/>
    <w:rsid w:val="00FC06AF"/>
    <w:rsid w:val="00FC378B"/>
    <w:rsid w:val="00FC3977"/>
    <w:rsid w:val="00FD2566"/>
    <w:rsid w:val="00FD2F16"/>
    <w:rsid w:val="00FD6065"/>
    <w:rsid w:val="00FE1D34"/>
    <w:rsid w:val="00FE244F"/>
    <w:rsid w:val="00FE2A6F"/>
    <w:rsid w:val="00FF1446"/>
    <w:rsid w:val="00FF51F6"/>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7"/>
    <o:shapelayout v:ext="edit">
      <o:idmap v:ext="edit" data="1"/>
    </o:shapelayout>
  </w:shapeDefaults>
  <w:decimalSymbol w:val="."/>
  <w:listSeparator w:val=","/>
  <w14:docId w14:val="02A08B09"/>
  <w15:docId w15:val="{D73B8A3A-6DB1-40DD-8030-8716DAB16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29"/>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6802D8"/>
    <w:pPr>
      <w:keepNext/>
      <w:keepLines/>
      <w:numPr>
        <w:ilvl w:val="1"/>
        <w:numId w:val="29"/>
      </w:numPr>
      <w:spacing w:before="120" w:after="120"/>
      <w:ind w:left="578" w:right="709" w:hanging="578"/>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29"/>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29"/>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29"/>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29"/>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2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2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2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802D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link w:val="TabletextChar"/>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0738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A30E75"/>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A30E75"/>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A30E75"/>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Normal"/>
    <w:next w:val="Normal"/>
    <w:qFormat/>
    <w:rsid w:val="00662990"/>
    <w:pPr>
      <w:numPr>
        <w:numId w:val="31"/>
      </w:numPr>
      <w:spacing w:after="240"/>
    </w:pPr>
    <w:rPr>
      <w:b/>
      <w:bCs/>
      <w:i/>
      <w:color w:val="575756"/>
      <w:sz w:val="22"/>
      <w:u w:val="single"/>
    </w:r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07384"/>
    <w:pPr>
      <w:numPr>
        <w:ilvl w:val="1"/>
        <w:numId w:val="32"/>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07384"/>
    <w:pPr>
      <w:numPr>
        <w:ilvl w:val="2"/>
        <w:numId w:val="32"/>
      </w:numPr>
      <w:spacing w:after="120"/>
    </w:pPr>
    <w:rPr>
      <w:sz w:val="20"/>
    </w:rPr>
  </w:style>
  <w:style w:type="paragraph" w:customStyle="1" w:styleId="Listitext">
    <w:name w:val="List i text"/>
    <w:basedOn w:val="Normal"/>
    <w:rsid w:val="00D0738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07384"/>
    <w:pPr>
      <w:numPr>
        <w:numId w:val="32"/>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0738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Tablebullet">
    <w:name w:val="Table bullet"/>
    <w:basedOn w:val="Tabletext"/>
    <w:next w:val="Tabletext"/>
    <w:qFormat/>
    <w:rsid w:val="004F1812"/>
    <w:pPr>
      <w:numPr>
        <w:numId w:val="33"/>
      </w:numPr>
    </w:pPr>
  </w:style>
  <w:style w:type="paragraph" w:customStyle="1" w:styleId="Figurecaption">
    <w:name w:val="Figure caption"/>
    <w:basedOn w:val="Normal"/>
    <w:next w:val="Normal"/>
    <w:qFormat/>
    <w:rsid w:val="00662990"/>
    <w:pPr>
      <w:numPr>
        <w:numId w:val="9"/>
      </w:numPr>
      <w:spacing w:before="240" w:after="240"/>
    </w:pPr>
    <w:rPr>
      <w:b/>
      <w:bCs/>
      <w:i/>
      <w:color w:val="575756"/>
      <w:sz w:val="22"/>
      <w:u w:val="single"/>
    </w:rPr>
  </w:style>
  <w:style w:type="paragraph" w:customStyle="1" w:styleId="AnnexBHead1">
    <w:name w:val="Annex B Head 1"/>
    <w:basedOn w:val="Normal"/>
    <w:next w:val="Heading1separatationline"/>
    <w:rsid w:val="00C03944"/>
    <w:pPr>
      <w:numPr>
        <w:numId w:val="12"/>
      </w:numPr>
    </w:pPr>
    <w:rPr>
      <w:b/>
      <w:caps/>
      <w:color w:val="407EC9"/>
      <w:sz w:val="28"/>
    </w:r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Normal"/>
    <w:next w:val="Heading2separationline"/>
    <w:rsid w:val="00C03944"/>
    <w:pPr>
      <w:numPr>
        <w:ilvl w:val="1"/>
        <w:numId w:val="4"/>
      </w:numPr>
    </w:pPr>
    <w:rPr>
      <w:b/>
      <w:caps/>
      <w:color w:val="407EC9"/>
      <w:sz w:val="24"/>
    </w:rPr>
  </w:style>
  <w:style w:type="paragraph" w:customStyle="1" w:styleId="AnnexBHead3">
    <w:name w:val="Annex B Head 3"/>
    <w:basedOn w:val="Normal"/>
    <w:next w:val="BodyText"/>
    <w:rsid w:val="00C03944"/>
    <w:pPr>
      <w:numPr>
        <w:ilvl w:val="2"/>
        <w:numId w:val="4"/>
      </w:numPr>
    </w:pPr>
    <w:rPr>
      <w:b/>
      <w:smallCaps/>
      <w:color w:val="407EC9"/>
      <w:sz w:val="22"/>
    </w:rPr>
  </w:style>
  <w:style w:type="paragraph" w:customStyle="1" w:styleId="AnnexBHead4">
    <w:name w:val="Annex B Head 4"/>
    <w:basedOn w:val="Normal"/>
    <w:next w:val="BodyText"/>
    <w:rsid w:val="00C03944"/>
    <w:pPr>
      <w:numPr>
        <w:ilvl w:val="3"/>
        <w:numId w:val="4"/>
      </w:numPr>
    </w:pPr>
    <w:rPr>
      <w:b/>
      <w:color w:val="407EC9"/>
      <w:sz w:val="22"/>
    </w:r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30E75"/>
    <w:pPr>
      <w:numPr>
        <w:numId w:val="18"/>
      </w:numPr>
      <w:spacing w:before="240" w:after="120"/>
    </w:pPr>
    <w:rPr>
      <w:b/>
      <w:caps/>
      <w:color w:val="407EC9"/>
      <w:sz w:val="28"/>
    </w:rPr>
  </w:style>
  <w:style w:type="paragraph" w:customStyle="1" w:styleId="AnnexCHead2">
    <w:name w:val="Annex C Head 2"/>
    <w:basedOn w:val="Normal"/>
    <w:next w:val="Heading2separationline"/>
    <w:rsid w:val="00A30E75"/>
    <w:pPr>
      <w:numPr>
        <w:ilvl w:val="1"/>
        <w:numId w:val="18"/>
      </w:numPr>
    </w:pPr>
    <w:rPr>
      <w:b/>
      <w:caps/>
      <w:color w:val="407EC9"/>
      <w:sz w:val="24"/>
    </w:rPr>
  </w:style>
  <w:style w:type="paragraph" w:customStyle="1" w:styleId="AnnexCHead3">
    <w:name w:val="Annex C Head 3"/>
    <w:basedOn w:val="Normal"/>
    <w:rsid w:val="00A30E75"/>
    <w:pPr>
      <w:numPr>
        <w:ilvl w:val="2"/>
        <w:numId w:val="18"/>
      </w:numPr>
      <w:spacing w:before="120" w:after="120"/>
    </w:pPr>
    <w:rPr>
      <w:b/>
      <w:smallCaps/>
      <w:color w:val="407EC9"/>
      <w:sz w:val="22"/>
    </w:rPr>
  </w:style>
  <w:style w:type="paragraph" w:customStyle="1" w:styleId="AnnexCHead4">
    <w:name w:val="Annex C Head 4"/>
    <w:basedOn w:val="Normal"/>
    <w:next w:val="BodyText"/>
    <w:rsid w:val="00A30E75"/>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A30E75"/>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A30E75"/>
    <w:pPr>
      <w:numPr>
        <w:ilvl w:val="1"/>
        <w:numId w:val="17"/>
      </w:numPr>
      <w:spacing w:before="120"/>
    </w:pPr>
    <w:rPr>
      <w:b/>
      <w:caps/>
      <w:color w:val="407EC9"/>
      <w:sz w:val="24"/>
      <w:lang w:eastAsia="de-DE"/>
    </w:rPr>
  </w:style>
  <w:style w:type="paragraph" w:customStyle="1" w:styleId="AnnexDHead3">
    <w:name w:val="Annex D Head 3"/>
    <w:basedOn w:val="BodyText"/>
    <w:rsid w:val="00A30E75"/>
    <w:pPr>
      <w:numPr>
        <w:ilvl w:val="2"/>
        <w:numId w:val="17"/>
      </w:numPr>
    </w:pPr>
    <w:rPr>
      <w:b/>
      <w:smallCaps/>
      <w:color w:val="407EC9"/>
      <w:lang w:eastAsia="de-DE"/>
    </w:rPr>
  </w:style>
  <w:style w:type="paragraph" w:customStyle="1" w:styleId="AnnexDHead4">
    <w:name w:val="Annex D Head 4"/>
    <w:basedOn w:val="Normal"/>
    <w:next w:val="BodyText"/>
    <w:rsid w:val="00A30E75"/>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A30E75"/>
    <w:pPr>
      <w:numPr>
        <w:numId w:val="19"/>
      </w:numPr>
      <w:spacing w:before="240" w:after="120"/>
    </w:pPr>
    <w:rPr>
      <w:b/>
      <w:caps/>
      <w:color w:val="407EC9"/>
      <w:sz w:val="28"/>
    </w:rPr>
  </w:style>
  <w:style w:type="paragraph" w:customStyle="1" w:styleId="AnnexEHead2">
    <w:name w:val="Annex E Head 2"/>
    <w:basedOn w:val="Normal"/>
    <w:next w:val="Heading2separationline"/>
    <w:rsid w:val="00A30E75"/>
    <w:pPr>
      <w:numPr>
        <w:ilvl w:val="1"/>
        <w:numId w:val="19"/>
      </w:numPr>
    </w:pPr>
    <w:rPr>
      <w:b/>
      <w:caps/>
      <w:color w:val="407EC9"/>
      <w:sz w:val="24"/>
    </w:rPr>
  </w:style>
  <w:style w:type="paragraph" w:customStyle="1" w:styleId="AnnexEHead3">
    <w:name w:val="Annex E Head 3"/>
    <w:basedOn w:val="Normal"/>
    <w:next w:val="BodyText"/>
    <w:rsid w:val="00A30E75"/>
    <w:pPr>
      <w:numPr>
        <w:ilvl w:val="2"/>
        <w:numId w:val="19"/>
      </w:numPr>
    </w:pPr>
    <w:rPr>
      <w:b/>
      <w:smallCaps/>
      <w:color w:val="407EC9"/>
      <w:sz w:val="22"/>
    </w:rPr>
  </w:style>
  <w:style w:type="paragraph" w:customStyle="1" w:styleId="AnnexEHead4">
    <w:name w:val="Annex E Head 4"/>
    <w:basedOn w:val="Normal"/>
    <w:next w:val="BodyText"/>
    <w:rsid w:val="00A30E75"/>
    <w:pPr>
      <w:numPr>
        <w:ilvl w:val="3"/>
        <w:numId w:val="20"/>
      </w:numPr>
    </w:pPr>
    <w:rPr>
      <w:b/>
      <w:color w:val="407EC9"/>
      <w:sz w:val="22"/>
    </w:rPr>
  </w:style>
  <w:style w:type="paragraph" w:customStyle="1" w:styleId="AnnexFHead1">
    <w:name w:val="Annex F Head 1"/>
    <w:basedOn w:val="Normal"/>
    <w:next w:val="Heading1separatationline"/>
    <w:rsid w:val="00A30E75"/>
    <w:pPr>
      <w:numPr>
        <w:numId w:val="21"/>
      </w:numPr>
      <w:spacing w:before="240" w:after="120"/>
    </w:pPr>
    <w:rPr>
      <w:b/>
      <w:caps/>
      <w:color w:val="407EC9"/>
      <w:sz w:val="28"/>
    </w:rPr>
  </w:style>
  <w:style w:type="paragraph" w:customStyle="1" w:styleId="AnnexFHead2">
    <w:name w:val="Annex F Head 2"/>
    <w:basedOn w:val="Normal"/>
    <w:next w:val="Heading2separationline"/>
    <w:rsid w:val="00A30E75"/>
    <w:pPr>
      <w:numPr>
        <w:ilvl w:val="1"/>
        <w:numId w:val="21"/>
      </w:numPr>
    </w:pPr>
    <w:rPr>
      <w:b/>
      <w:caps/>
      <w:color w:val="407EC9"/>
      <w:sz w:val="24"/>
    </w:rPr>
  </w:style>
  <w:style w:type="paragraph" w:customStyle="1" w:styleId="AnnexFHead3">
    <w:name w:val="Annex F Head 3"/>
    <w:basedOn w:val="Normal"/>
    <w:next w:val="BodyText"/>
    <w:rsid w:val="00A30E75"/>
    <w:pPr>
      <w:numPr>
        <w:ilvl w:val="2"/>
        <w:numId w:val="21"/>
      </w:numPr>
    </w:pPr>
    <w:rPr>
      <w:b/>
      <w:smallCaps/>
      <w:color w:val="407EC9"/>
      <w:sz w:val="22"/>
    </w:rPr>
  </w:style>
  <w:style w:type="paragraph" w:customStyle="1" w:styleId="AnnexFHead4">
    <w:name w:val="Annex F Head 4"/>
    <w:basedOn w:val="Normal"/>
    <w:next w:val="BodyText"/>
    <w:rsid w:val="00A30E75"/>
    <w:pPr>
      <w:numPr>
        <w:ilvl w:val="3"/>
        <w:numId w:val="21"/>
      </w:numPr>
    </w:pPr>
    <w:rPr>
      <w:b/>
      <w:color w:val="407EC9"/>
      <w:sz w:val="22"/>
    </w:rPr>
  </w:style>
  <w:style w:type="paragraph" w:customStyle="1" w:styleId="AnnexGHead1">
    <w:name w:val="Annex G Head 1"/>
    <w:basedOn w:val="Normal"/>
    <w:next w:val="Heading1separatationline"/>
    <w:rsid w:val="00A30E75"/>
    <w:pPr>
      <w:numPr>
        <w:numId w:val="22"/>
      </w:numPr>
      <w:spacing w:before="240" w:after="120"/>
    </w:pPr>
    <w:rPr>
      <w:b/>
      <w:caps/>
      <w:color w:val="407EC9"/>
      <w:sz w:val="28"/>
    </w:rPr>
  </w:style>
  <w:style w:type="paragraph" w:customStyle="1" w:styleId="AnnexGHead2">
    <w:name w:val="Annex G Head 2"/>
    <w:basedOn w:val="Normal"/>
    <w:next w:val="Heading2separationline"/>
    <w:rsid w:val="00A30E75"/>
    <w:pPr>
      <w:numPr>
        <w:ilvl w:val="1"/>
        <w:numId w:val="22"/>
      </w:numPr>
    </w:pPr>
    <w:rPr>
      <w:b/>
      <w:caps/>
      <w:color w:val="407EC9"/>
      <w:sz w:val="24"/>
    </w:rPr>
  </w:style>
  <w:style w:type="paragraph" w:customStyle="1" w:styleId="AnnexGHead3">
    <w:name w:val="Annex G Head 3"/>
    <w:basedOn w:val="Normal"/>
    <w:next w:val="BodyText"/>
    <w:rsid w:val="00A30E75"/>
    <w:pPr>
      <w:numPr>
        <w:ilvl w:val="2"/>
        <w:numId w:val="22"/>
      </w:numPr>
    </w:pPr>
    <w:rPr>
      <w:b/>
      <w:smallCaps/>
      <w:color w:val="407EC9"/>
      <w:sz w:val="22"/>
    </w:rPr>
  </w:style>
  <w:style w:type="paragraph" w:customStyle="1" w:styleId="AnnexGHead4">
    <w:name w:val="Annex G Head 4"/>
    <w:basedOn w:val="Normal"/>
    <w:next w:val="BodyText"/>
    <w:rsid w:val="00A30E75"/>
    <w:pPr>
      <w:numPr>
        <w:ilvl w:val="3"/>
        <w:numId w:val="22"/>
      </w:numPr>
    </w:pPr>
    <w:rPr>
      <w:b/>
      <w:color w:val="407EC9"/>
      <w:sz w:val="22"/>
    </w:rPr>
  </w:style>
  <w:style w:type="paragraph" w:customStyle="1" w:styleId="AnnexHHead1">
    <w:name w:val="Annex H Head 1"/>
    <w:basedOn w:val="Normal"/>
    <w:next w:val="Heading1separatationline"/>
    <w:rsid w:val="00A30E75"/>
    <w:pPr>
      <w:numPr>
        <w:numId w:val="23"/>
      </w:numPr>
      <w:spacing w:before="240" w:after="120"/>
    </w:pPr>
    <w:rPr>
      <w:b/>
      <w:caps/>
      <w:color w:val="407EC9"/>
      <w:sz w:val="28"/>
    </w:rPr>
  </w:style>
  <w:style w:type="paragraph" w:customStyle="1" w:styleId="AnnexHHead2">
    <w:name w:val="Annex H Head 2"/>
    <w:basedOn w:val="Normal"/>
    <w:next w:val="Heading2separationline"/>
    <w:rsid w:val="00A30E75"/>
    <w:pPr>
      <w:numPr>
        <w:ilvl w:val="1"/>
        <w:numId w:val="23"/>
      </w:numPr>
    </w:pPr>
    <w:rPr>
      <w:b/>
      <w:caps/>
      <w:color w:val="407EC9"/>
      <w:sz w:val="24"/>
    </w:rPr>
  </w:style>
  <w:style w:type="paragraph" w:customStyle="1" w:styleId="AnnexHHead3">
    <w:name w:val="Annex H Head 3"/>
    <w:basedOn w:val="Normal"/>
    <w:rsid w:val="00A30E75"/>
    <w:pPr>
      <w:numPr>
        <w:ilvl w:val="2"/>
        <w:numId w:val="23"/>
      </w:numPr>
    </w:pPr>
    <w:rPr>
      <w:b/>
      <w:smallCaps/>
      <w:color w:val="407EC9"/>
      <w:sz w:val="22"/>
    </w:rPr>
  </w:style>
  <w:style w:type="paragraph" w:customStyle="1" w:styleId="AnnexHHead4">
    <w:name w:val="Annex H Head 4"/>
    <w:basedOn w:val="Normal"/>
    <w:next w:val="BodyText"/>
    <w:rsid w:val="00A30E75"/>
    <w:pPr>
      <w:numPr>
        <w:ilvl w:val="3"/>
        <w:numId w:val="23"/>
      </w:numPr>
    </w:pPr>
    <w:rPr>
      <w:b/>
      <w:color w:val="407EC9"/>
      <w:sz w:val="22"/>
    </w:rPr>
  </w:style>
  <w:style w:type="paragraph" w:customStyle="1" w:styleId="AnnexIHead1">
    <w:name w:val="Annex I Head 1"/>
    <w:basedOn w:val="Normal"/>
    <w:next w:val="Heading1separatationline"/>
    <w:rsid w:val="00A30E75"/>
    <w:pPr>
      <w:numPr>
        <w:numId w:val="24"/>
      </w:numPr>
      <w:spacing w:before="240" w:after="120"/>
    </w:pPr>
    <w:rPr>
      <w:b/>
      <w:caps/>
      <w:color w:val="407EC9"/>
      <w:sz w:val="28"/>
    </w:rPr>
  </w:style>
  <w:style w:type="paragraph" w:customStyle="1" w:styleId="AnnexIHead2">
    <w:name w:val="Annex I Head 2"/>
    <w:basedOn w:val="Normal"/>
    <w:next w:val="Heading2separationline"/>
    <w:rsid w:val="00A30E75"/>
    <w:pPr>
      <w:numPr>
        <w:ilvl w:val="1"/>
        <w:numId w:val="24"/>
      </w:numPr>
    </w:pPr>
    <w:rPr>
      <w:b/>
      <w:caps/>
      <w:color w:val="407EC9"/>
      <w:sz w:val="24"/>
    </w:rPr>
  </w:style>
  <w:style w:type="paragraph" w:customStyle="1" w:styleId="AnnexIHead3">
    <w:name w:val="Annex I Head 3"/>
    <w:basedOn w:val="Normal"/>
    <w:next w:val="BodyText"/>
    <w:rsid w:val="00A30E75"/>
    <w:pPr>
      <w:numPr>
        <w:ilvl w:val="2"/>
        <w:numId w:val="24"/>
      </w:numPr>
    </w:pPr>
    <w:rPr>
      <w:b/>
      <w:smallCaps/>
      <w:color w:val="407EC9"/>
      <w:sz w:val="22"/>
    </w:rPr>
  </w:style>
  <w:style w:type="paragraph" w:customStyle="1" w:styleId="AnnexIHead4">
    <w:name w:val="Annex I Head 4"/>
    <w:basedOn w:val="Normal"/>
    <w:next w:val="BodyText"/>
    <w:rsid w:val="00A30E75"/>
    <w:pPr>
      <w:numPr>
        <w:ilvl w:val="3"/>
        <w:numId w:val="24"/>
      </w:numPr>
    </w:pPr>
    <w:rPr>
      <w:b/>
      <w:color w:val="407EC9"/>
      <w:sz w:val="22"/>
    </w:rPr>
  </w:style>
  <w:style w:type="paragraph" w:customStyle="1" w:styleId="AnnexJHead1">
    <w:name w:val="Annex J Head 1"/>
    <w:basedOn w:val="Normal"/>
    <w:next w:val="Heading1separatationline"/>
    <w:rsid w:val="00934294"/>
    <w:pPr>
      <w:numPr>
        <w:numId w:val="25"/>
      </w:numPr>
      <w:spacing w:before="240" w:after="120"/>
    </w:pPr>
    <w:rPr>
      <w:b/>
      <w:caps/>
      <w:color w:val="407EC9"/>
      <w:sz w:val="28"/>
    </w:rPr>
  </w:style>
  <w:style w:type="paragraph" w:customStyle="1" w:styleId="AnnexJHead2">
    <w:name w:val="Annex J Head 2"/>
    <w:basedOn w:val="Normal"/>
    <w:next w:val="Heading2separationline"/>
    <w:rsid w:val="00934294"/>
    <w:pPr>
      <w:numPr>
        <w:ilvl w:val="1"/>
        <w:numId w:val="25"/>
      </w:numPr>
    </w:pPr>
    <w:rPr>
      <w:b/>
      <w:caps/>
      <w:color w:val="407EC9"/>
      <w:sz w:val="24"/>
    </w:rPr>
  </w:style>
  <w:style w:type="paragraph" w:customStyle="1" w:styleId="AnnexJHead3">
    <w:name w:val="Annex J Head 3"/>
    <w:basedOn w:val="Normal"/>
    <w:next w:val="BodyText"/>
    <w:rsid w:val="00934294"/>
    <w:pPr>
      <w:numPr>
        <w:ilvl w:val="2"/>
        <w:numId w:val="25"/>
      </w:numPr>
    </w:pPr>
    <w:rPr>
      <w:b/>
      <w:smallCaps/>
      <w:color w:val="407EC9"/>
      <w:sz w:val="22"/>
    </w:rPr>
  </w:style>
  <w:style w:type="paragraph" w:customStyle="1" w:styleId="AnnexJHead4">
    <w:name w:val="Annex J Head 4"/>
    <w:basedOn w:val="Normal"/>
    <w:next w:val="BodyText"/>
    <w:rsid w:val="00934294"/>
    <w:pPr>
      <w:numPr>
        <w:ilvl w:val="3"/>
        <w:numId w:val="25"/>
      </w:numPr>
    </w:pPr>
    <w:rPr>
      <w:b/>
      <w:color w:val="407EC9"/>
      <w:sz w:val="22"/>
    </w:rPr>
  </w:style>
  <w:style w:type="paragraph" w:customStyle="1" w:styleId="AnnexKHead1">
    <w:name w:val="Annex K Head 1"/>
    <w:basedOn w:val="Normal"/>
    <w:next w:val="Heading1separatationline"/>
    <w:rsid w:val="00934294"/>
    <w:pPr>
      <w:numPr>
        <w:numId w:val="26"/>
      </w:numPr>
      <w:spacing w:before="240" w:after="120"/>
    </w:pPr>
    <w:rPr>
      <w:b/>
      <w:caps/>
      <w:color w:val="407EC9"/>
      <w:sz w:val="28"/>
    </w:rPr>
  </w:style>
  <w:style w:type="paragraph" w:customStyle="1" w:styleId="AnnexKHead2">
    <w:name w:val="Annex K Head 2"/>
    <w:basedOn w:val="Normal"/>
    <w:next w:val="Heading2separationline"/>
    <w:rsid w:val="00934294"/>
    <w:pPr>
      <w:numPr>
        <w:ilvl w:val="1"/>
        <w:numId w:val="26"/>
      </w:numPr>
    </w:pPr>
    <w:rPr>
      <w:b/>
      <w:caps/>
      <w:color w:val="407EC9"/>
      <w:sz w:val="24"/>
    </w:rPr>
  </w:style>
  <w:style w:type="paragraph" w:customStyle="1" w:styleId="AnnexKHead3">
    <w:name w:val="Annex K Head 3"/>
    <w:basedOn w:val="Normal"/>
    <w:next w:val="BodyText"/>
    <w:rsid w:val="00934294"/>
    <w:pPr>
      <w:numPr>
        <w:ilvl w:val="2"/>
        <w:numId w:val="26"/>
      </w:numPr>
    </w:pPr>
    <w:rPr>
      <w:b/>
      <w:smallCaps/>
      <w:color w:val="407EC9"/>
      <w:sz w:val="22"/>
    </w:rPr>
  </w:style>
  <w:style w:type="paragraph" w:customStyle="1" w:styleId="AnnexKHead4">
    <w:name w:val="Annex K Head 4"/>
    <w:basedOn w:val="Normal"/>
    <w:next w:val="BodyText"/>
    <w:rsid w:val="00934294"/>
    <w:pPr>
      <w:numPr>
        <w:ilvl w:val="3"/>
        <w:numId w:val="26"/>
      </w:numPr>
    </w:pPr>
    <w:rPr>
      <w:b/>
      <w:color w:val="407EC9"/>
      <w:sz w:val="22"/>
    </w:rPr>
  </w:style>
  <w:style w:type="paragraph" w:customStyle="1" w:styleId="AnnexLHead1">
    <w:name w:val="Annex L Head 1"/>
    <w:basedOn w:val="Normal"/>
    <w:next w:val="Heading1separatationline"/>
    <w:rsid w:val="00934294"/>
    <w:pPr>
      <w:numPr>
        <w:numId w:val="27"/>
      </w:numPr>
      <w:spacing w:before="240" w:after="120"/>
    </w:pPr>
    <w:rPr>
      <w:b/>
      <w:caps/>
      <w:color w:val="407EC9"/>
      <w:sz w:val="28"/>
    </w:rPr>
  </w:style>
  <w:style w:type="paragraph" w:customStyle="1" w:styleId="AnnexLHead2">
    <w:name w:val="Annex L Head 2"/>
    <w:basedOn w:val="Normal"/>
    <w:next w:val="BodyText"/>
    <w:rsid w:val="00934294"/>
    <w:pPr>
      <w:numPr>
        <w:ilvl w:val="1"/>
        <w:numId w:val="27"/>
      </w:numPr>
    </w:pPr>
    <w:rPr>
      <w:b/>
      <w:caps/>
      <w:color w:val="407EC9"/>
      <w:sz w:val="24"/>
    </w:rPr>
  </w:style>
  <w:style w:type="paragraph" w:customStyle="1" w:styleId="AnnexLHead3">
    <w:name w:val="Annex L Head 3"/>
    <w:basedOn w:val="Normal"/>
    <w:next w:val="BodyText"/>
    <w:rsid w:val="00934294"/>
    <w:pPr>
      <w:numPr>
        <w:ilvl w:val="2"/>
        <w:numId w:val="27"/>
      </w:numPr>
    </w:pPr>
    <w:rPr>
      <w:b/>
      <w:smallCaps/>
      <w:color w:val="407EC9"/>
      <w:sz w:val="22"/>
    </w:rPr>
  </w:style>
  <w:style w:type="paragraph" w:customStyle="1" w:styleId="AnnexLHead4">
    <w:name w:val="Annex L Head 4"/>
    <w:basedOn w:val="Normal"/>
    <w:next w:val="BodyText"/>
    <w:rsid w:val="00934294"/>
    <w:pPr>
      <w:numPr>
        <w:ilvl w:val="3"/>
        <w:numId w:val="27"/>
      </w:numPr>
    </w:pPr>
    <w:rPr>
      <w:b/>
      <w:color w:val="407EC9"/>
      <w:sz w:val="22"/>
    </w:rPr>
  </w:style>
  <w:style w:type="paragraph" w:customStyle="1" w:styleId="AnnexMHead1">
    <w:name w:val="Annex M Head 1"/>
    <w:basedOn w:val="Normal"/>
    <w:next w:val="Heading1separatationline"/>
    <w:rsid w:val="00934294"/>
    <w:pPr>
      <w:numPr>
        <w:numId w:val="28"/>
      </w:numPr>
      <w:spacing w:before="240" w:after="120"/>
    </w:pPr>
    <w:rPr>
      <w:b/>
      <w:caps/>
      <w:color w:val="407EC9"/>
      <w:sz w:val="28"/>
    </w:rPr>
  </w:style>
  <w:style w:type="paragraph" w:customStyle="1" w:styleId="AnnexMHead2">
    <w:name w:val="Annex M Head 2"/>
    <w:basedOn w:val="Normal"/>
    <w:next w:val="Heading2separationline"/>
    <w:rsid w:val="00934294"/>
    <w:pPr>
      <w:numPr>
        <w:ilvl w:val="1"/>
        <w:numId w:val="28"/>
      </w:numPr>
    </w:pPr>
    <w:rPr>
      <w:b/>
      <w:caps/>
      <w:color w:val="407EC9"/>
      <w:sz w:val="24"/>
    </w:rPr>
  </w:style>
  <w:style w:type="paragraph" w:customStyle="1" w:styleId="AnnexMHead3">
    <w:name w:val="Annex M Head 3"/>
    <w:basedOn w:val="Normal"/>
    <w:next w:val="BodyText"/>
    <w:rsid w:val="00934294"/>
    <w:pPr>
      <w:numPr>
        <w:ilvl w:val="2"/>
        <w:numId w:val="28"/>
      </w:numPr>
    </w:pPr>
    <w:rPr>
      <w:b/>
      <w:smallCaps/>
      <w:color w:val="407EC9"/>
      <w:sz w:val="22"/>
    </w:rPr>
  </w:style>
  <w:style w:type="paragraph" w:customStyle="1" w:styleId="AnnexMHead4">
    <w:name w:val="Annex M Head 4"/>
    <w:basedOn w:val="Normal"/>
    <w:next w:val="BodyText"/>
    <w:rsid w:val="00934294"/>
    <w:pPr>
      <w:numPr>
        <w:ilvl w:val="3"/>
        <w:numId w:val="28"/>
      </w:numPr>
    </w:pPr>
    <w:rPr>
      <w:b/>
      <w:color w:val="407EC9"/>
      <w:sz w:val="22"/>
    </w:rPr>
  </w:style>
  <w:style w:type="paragraph" w:customStyle="1" w:styleId="Tablebullettext">
    <w:name w:val="Table bullet text"/>
    <w:basedOn w:val="Tabletext"/>
    <w:qFormat/>
    <w:rsid w:val="004F1812"/>
    <w:pPr>
      <w:ind w:left="397" w:right="0"/>
    </w:pPr>
  </w:style>
  <w:style w:type="paragraph" w:customStyle="1" w:styleId="TableList11">
    <w:name w:val="Table List 11"/>
    <w:basedOn w:val="List1"/>
    <w:rsid w:val="00E44826"/>
    <w:pPr>
      <w:numPr>
        <w:numId w:val="30"/>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 w:type="character" w:customStyle="1" w:styleId="TabletextChar">
    <w:name w:val="Table text Char"/>
    <w:link w:val="Tabletext"/>
    <w:rsid w:val="004D0CC3"/>
    <w:rPr>
      <w:color w:val="000000" w:themeColor="text1"/>
      <w:sz w:val="20"/>
      <w:lang w:val="en-GB"/>
    </w:rPr>
  </w:style>
  <w:style w:type="paragraph" w:styleId="Caption">
    <w:name w:val="caption"/>
    <w:basedOn w:val="Normal"/>
    <w:next w:val="Normal"/>
    <w:qFormat/>
    <w:rsid w:val="004D0CC3"/>
    <w:rPr>
      <w:rFonts w:ascii="Calibri" w:eastAsia="SimSun" w:hAnsi="Calibri" w:cs="Times New Roman"/>
      <w:b/>
      <w:bCs/>
      <w:i/>
      <w:iCs/>
      <w:color w:val="575756"/>
      <w:sz w:val="22"/>
      <w:u w:val="single"/>
    </w:rPr>
  </w:style>
  <w:style w:type="paragraph" w:customStyle="1" w:styleId="a1">
    <w:name w:val="三级标题"/>
    <w:basedOn w:val="a0"/>
    <w:rsid w:val="004D0CC3"/>
    <w:pPr>
      <w:numPr>
        <w:ilvl w:val="2"/>
      </w:numPr>
      <w:ind w:left="992" w:hanging="992"/>
      <w:outlineLvl w:val="2"/>
    </w:pPr>
    <w:rPr>
      <w:rFonts w:ascii="Calibri" w:hAnsi="Calibri"/>
    </w:rPr>
  </w:style>
  <w:style w:type="paragraph" w:customStyle="1" w:styleId="a2">
    <w:name w:val="四级标题"/>
    <w:basedOn w:val="Normal"/>
    <w:next w:val="Title"/>
    <w:rsid w:val="004D0CC3"/>
    <w:pPr>
      <w:widowControl w:val="0"/>
      <w:numPr>
        <w:ilvl w:val="3"/>
        <w:numId w:val="35"/>
      </w:numPr>
      <w:spacing w:line="240" w:lineRule="auto"/>
      <w:outlineLvl w:val="3"/>
    </w:pPr>
    <w:rPr>
      <w:rFonts w:ascii="Times New Roman" w:eastAsia="SimSun" w:hAnsi="Times New Roman" w:cs="Times New Roman"/>
      <w:kern w:val="2"/>
      <w:sz w:val="21"/>
      <w:szCs w:val="24"/>
      <w:lang w:val="en-US" w:eastAsia="zh-CN"/>
    </w:rPr>
  </w:style>
  <w:style w:type="paragraph" w:customStyle="1" w:styleId="a">
    <w:name w:val="一级标题"/>
    <w:basedOn w:val="Title"/>
    <w:rsid w:val="004D0CC3"/>
    <w:pPr>
      <w:widowControl w:val="0"/>
      <w:numPr>
        <w:numId w:val="35"/>
      </w:numPr>
      <w:tabs>
        <w:tab w:val="num" w:pos="0"/>
      </w:tabs>
      <w:adjustRightInd w:val="0"/>
      <w:snapToGrid w:val="0"/>
      <w:ind w:left="709" w:hanging="709"/>
      <w:contextualSpacing w:val="0"/>
      <w:outlineLvl w:val="0"/>
    </w:pPr>
    <w:rPr>
      <w:rFonts w:ascii="Cambria" w:eastAsia="SimSun" w:hAnsi="Cambria" w:cs="Times New Roman"/>
      <w:bCs/>
      <w:spacing w:val="0"/>
      <w:kern w:val="2"/>
      <w:sz w:val="21"/>
      <w:szCs w:val="28"/>
      <w:lang w:val="en-US" w:eastAsia="zh-CN"/>
    </w:rPr>
  </w:style>
  <w:style w:type="paragraph" w:customStyle="1" w:styleId="a0">
    <w:name w:val="二级标题"/>
    <w:basedOn w:val="Title"/>
    <w:rsid w:val="004D0CC3"/>
    <w:pPr>
      <w:widowControl w:val="0"/>
      <w:numPr>
        <w:ilvl w:val="1"/>
        <w:numId w:val="35"/>
      </w:numPr>
      <w:tabs>
        <w:tab w:val="num" w:pos="0"/>
      </w:tabs>
      <w:ind w:left="851" w:hanging="851"/>
      <w:contextualSpacing w:val="0"/>
      <w:outlineLvl w:val="1"/>
    </w:pPr>
    <w:rPr>
      <w:rFonts w:ascii="Cambria" w:eastAsia="SimSun" w:hAnsi="Cambria" w:cs="Times New Roman"/>
      <w:bCs/>
      <w:spacing w:val="0"/>
      <w:kern w:val="2"/>
      <w:sz w:val="21"/>
      <w:szCs w:val="28"/>
      <w:lang w:val="en-US" w:eastAsia="zh-CN"/>
    </w:rPr>
  </w:style>
  <w:style w:type="paragraph" w:customStyle="1" w:styleId="ANNEXDHEAD20">
    <w:name w:val="ANNEX D HEAD 2"/>
    <w:basedOn w:val="BodyText"/>
    <w:next w:val="Heading2separationline"/>
    <w:rsid w:val="004D0CC3"/>
    <w:pPr>
      <w:tabs>
        <w:tab w:val="left" w:pos="0"/>
      </w:tabs>
      <w:spacing w:before="120"/>
      <w:ind w:left="851" w:hanging="851"/>
    </w:pPr>
    <w:rPr>
      <w:rFonts w:ascii="Calibri" w:eastAsia="SimSun" w:hAnsi="Calibri" w:cs="Times New Roman"/>
      <w:b/>
      <w:bCs/>
      <w:color w:val="407EC9"/>
      <w:sz w:val="24"/>
      <w:szCs w:val="24"/>
      <w:lang w:eastAsia="de-DE"/>
    </w:rPr>
  </w:style>
  <w:style w:type="character" w:customStyle="1" w:styleId="normalTegn">
    <w:name w:val="normal Tegn"/>
    <w:link w:val="Normal1"/>
    <w:locked/>
    <w:rsid w:val="004D0CC3"/>
    <w:rPr>
      <w:rFonts w:cs="Calibri"/>
    </w:rPr>
  </w:style>
  <w:style w:type="paragraph" w:customStyle="1" w:styleId="Normal1">
    <w:name w:val="Normal1"/>
    <w:basedOn w:val="Normal"/>
    <w:link w:val="normalTegn"/>
    <w:rsid w:val="004D0CC3"/>
    <w:pPr>
      <w:spacing w:line="240" w:lineRule="auto"/>
    </w:pPr>
    <w:rPr>
      <w:rFonts w:cs="Calibri"/>
      <w:sz w:val="22"/>
      <w:lang w:val="fr-FR"/>
    </w:rPr>
  </w:style>
  <w:style w:type="paragraph" w:styleId="Title">
    <w:name w:val="Title"/>
    <w:basedOn w:val="Normal"/>
    <w:next w:val="Normal"/>
    <w:link w:val="TitleChar"/>
    <w:rsid w:val="004D0CC3"/>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4D0CC3"/>
    <w:rPr>
      <w:rFonts w:asciiTheme="majorHAnsi" w:eastAsiaTheme="majorEastAsia" w:hAnsiTheme="majorHAnsi" w:cstheme="majorBidi"/>
      <w:spacing w:val="-10"/>
      <w:kern w:val="28"/>
      <w:sz w:val="56"/>
      <w:szCs w:val="56"/>
      <w:lang w:val="en-GB"/>
    </w:rPr>
  </w:style>
  <w:style w:type="paragraph" w:styleId="Revision">
    <w:name w:val="Revision"/>
    <w:hidden/>
    <w:uiPriority w:val="99"/>
    <w:semiHidden/>
    <w:rsid w:val="00910203"/>
    <w:pPr>
      <w:spacing w:after="0" w:line="240" w:lineRule="auto"/>
    </w:pPr>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header" Target="header11.xml"/><Relationship Id="rId3" Type="http://schemas.openxmlformats.org/officeDocument/2006/relationships/styles" Target="styles.xml"/><Relationship Id="rId21" Type="http://schemas.openxmlformats.org/officeDocument/2006/relationships/footer" Target="footer5.xml"/><Relationship Id="rId34"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9.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microsoft.com/office/2016/09/relationships/commentsIds" Target="commentsIds.xml"/><Relationship Id="rId32"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header" Target="header5.xml"/><Relationship Id="rId23" Type="http://schemas.microsoft.com/office/2011/relationships/commentsExtended" Target="commentsExtended.xml"/><Relationship Id="rId28" Type="http://schemas.openxmlformats.org/officeDocument/2006/relationships/header" Target="header12.xml"/><Relationship Id="rId10" Type="http://schemas.openxmlformats.org/officeDocument/2006/relationships/footer" Target="footer1.xml"/><Relationship Id="rId19" Type="http://schemas.openxmlformats.org/officeDocument/2006/relationships/header" Target="header8.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comments" Target="comments.xml"/><Relationship Id="rId27" Type="http://schemas.openxmlformats.org/officeDocument/2006/relationships/footer" Target="footer6.xml"/><Relationship Id="rId30" Type="http://schemas.microsoft.com/office/2011/relationships/people" Target="people.xml"/><Relationship Id="rId8" Type="http://schemas.openxmlformats.org/officeDocument/2006/relationships/header" Target="header1.xml"/></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vin%20Gregory\AppData\Local\Packages\Microsoft.MicrosoftEdge_8wekyb3d8bbwe\TempState\Downloads\Guideline%20Template%2017Apr17%20(1).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8" ma:contentTypeDescription="Create a new document." ma:contentTypeScope="" ma:versionID="937642c6e79c95ba869a03e6b2fcf244">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aa5a1535aedea7ff2a02821372132e6"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8AFF8E1-5302-4438-B9C9-9ECA9A7E8E1B}">
  <ds:schemaRefs>
    <ds:schemaRef ds:uri="http://schemas.openxmlformats.org/officeDocument/2006/bibliography"/>
  </ds:schemaRefs>
</ds:datastoreItem>
</file>

<file path=customXml/itemProps2.xml><?xml version="1.0" encoding="utf-8"?>
<ds:datastoreItem xmlns:ds="http://schemas.openxmlformats.org/officeDocument/2006/customXml" ds:itemID="{F5316E92-EE5D-4DA5-BB98-4498418B3DC9}"/>
</file>

<file path=customXml/itemProps3.xml><?xml version="1.0" encoding="utf-8"?>
<ds:datastoreItem xmlns:ds="http://schemas.openxmlformats.org/officeDocument/2006/customXml" ds:itemID="{B98D1AE1-6E1D-4A1C-9625-4BA50570D249}"/>
</file>

<file path=customXml/itemProps4.xml><?xml version="1.0" encoding="utf-8"?>
<ds:datastoreItem xmlns:ds="http://schemas.openxmlformats.org/officeDocument/2006/customXml" ds:itemID="{EBBC852A-D580-4064-B164-DF5737BFBA2E}"/>
</file>

<file path=docProps/app.xml><?xml version="1.0" encoding="utf-8"?>
<Properties xmlns="http://schemas.openxmlformats.org/officeDocument/2006/extended-properties" xmlns:vt="http://schemas.openxmlformats.org/officeDocument/2006/docPropsVTypes">
  <Template>Guideline Template 17Apr17 (1).dotx</Template>
  <TotalTime>32</TotalTime>
  <Pages>13</Pages>
  <Words>3489</Words>
  <Characters>19893</Characters>
  <Application>Microsoft Office Word</Application>
  <DocSecurity>0</DocSecurity>
  <Lines>165</Lines>
  <Paragraphs>46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23336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Kevin Gregory</dc:creator>
  <cp:keywords/>
  <dc:description/>
  <cp:lastModifiedBy>Kevin Gregory</cp:lastModifiedBy>
  <cp:revision>9</cp:revision>
  <dcterms:created xsi:type="dcterms:W3CDTF">2019-09-26T10:31:00Z</dcterms:created>
  <dcterms:modified xsi:type="dcterms:W3CDTF">2019-10-04T07:16:00Z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14812200</vt:r8>
  </property>
</Properties>
</file>